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64EE7" w14:textId="77777777" w:rsidR="00D57A52" w:rsidRPr="00270189" w:rsidRDefault="00D57A52">
      <w:pPr>
        <w:rPr>
          <w:rFonts w:ascii="Arial" w:hAnsi="Arial" w:cs="Arial"/>
        </w:rPr>
      </w:pPr>
      <w:r w:rsidRPr="00270189">
        <w:rPr>
          <w:rFonts w:ascii="Arial" w:hAnsi="Arial" w:cs="Arial"/>
          <w:noProof/>
        </w:rPr>
        <w:drawing>
          <wp:anchor distT="0" distB="0" distL="114300" distR="114300" simplePos="0" relativeHeight="251661312" behindDoc="0" locked="0" layoutInCell="1" allowOverlap="1" wp14:anchorId="12A4D11A" wp14:editId="57F68BB0">
            <wp:simplePos x="0" y="0"/>
            <wp:positionH relativeFrom="column">
              <wp:posOffset>-810895</wp:posOffset>
            </wp:positionH>
            <wp:positionV relativeFrom="paragraph">
              <wp:posOffset>-487045</wp:posOffset>
            </wp:positionV>
            <wp:extent cx="2006600" cy="482600"/>
            <wp:effectExtent l="0" t="0" r="0" b="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06600" cy="482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7D9DE2" w14:textId="77777777" w:rsidR="00D57A52" w:rsidRPr="00270189" w:rsidRDefault="00D57A52">
      <w:pPr>
        <w:rPr>
          <w:rFonts w:ascii="Arial" w:hAnsi="Arial" w:cs="Arial"/>
        </w:rPr>
      </w:pPr>
    </w:p>
    <w:p w14:paraId="041E8FCB" w14:textId="77777777" w:rsidR="00D57A52" w:rsidRPr="00270189" w:rsidRDefault="00D57A52" w:rsidP="00D57A52">
      <w:pPr>
        <w:spacing w:line="240" w:lineRule="atLeast"/>
        <w:contextualSpacing/>
        <w:jc w:val="both"/>
        <w:rPr>
          <w:rFonts w:ascii="Arial" w:hAnsi="Arial" w:cs="Arial"/>
          <w:b/>
          <w:sz w:val="24"/>
          <w:szCs w:val="24"/>
        </w:rPr>
      </w:pPr>
      <w:r w:rsidRPr="00270189">
        <w:rPr>
          <w:rFonts w:ascii="Arial" w:hAnsi="Arial" w:cs="Arial"/>
          <w:noProof/>
        </w:rPr>
        <mc:AlternateContent>
          <mc:Choice Requires="wps">
            <w:drawing>
              <wp:anchor distT="0" distB="0" distL="114300" distR="114300" simplePos="0" relativeHeight="251659264" behindDoc="0" locked="0" layoutInCell="1" allowOverlap="1" wp14:anchorId="2859D673" wp14:editId="1984C8C1">
                <wp:simplePos x="0" y="0"/>
                <wp:positionH relativeFrom="margin">
                  <wp:posOffset>2599055</wp:posOffset>
                </wp:positionH>
                <wp:positionV relativeFrom="margin">
                  <wp:posOffset>687705</wp:posOffset>
                </wp:positionV>
                <wp:extent cx="3776345" cy="6496050"/>
                <wp:effectExtent l="0" t="0" r="14605" b="1905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76345" cy="6496050"/>
                        </a:xfrm>
                        <a:prstGeom prst="rect">
                          <a:avLst/>
                        </a:prstGeom>
                        <a:solidFill>
                          <a:sysClr val="window" lastClr="FFFFFF"/>
                        </a:solidFill>
                        <a:ln w="25400" cap="flat" cmpd="sng" algn="ctr">
                          <a:solidFill>
                            <a:srgbClr val="005CA9"/>
                          </a:solidFill>
                          <a:prstDash val="solid"/>
                        </a:ln>
                        <a:effectLst/>
                      </wps:spPr>
                      <wps:txbx>
                        <w:txbxContent>
                          <w:p w14:paraId="6C635300" w14:textId="77777777" w:rsidR="00447A70" w:rsidRPr="006A4D3B" w:rsidRDefault="00447A70" w:rsidP="00B00421">
                            <w:pPr>
                              <w:rPr>
                                <w:bCs/>
                                <w:sz w:val="32"/>
                                <w:szCs w:val="32"/>
                              </w:rPr>
                            </w:pPr>
                          </w:p>
                          <w:p w14:paraId="39741898" w14:textId="77777777" w:rsidR="00447A70" w:rsidRPr="000C3820" w:rsidRDefault="00447A70" w:rsidP="00D57A52">
                            <w:pPr>
                              <w:jc w:val="center"/>
                              <w:rPr>
                                <w:rFonts w:ascii="Arial" w:hAnsi="Arial" w:cs="Arial"/>
                                <w:bCs/>
                                <w:sz w:val="32"/>
                                <w:szCs w:val="32"/>
                              </w:rPr>
                            </w:pPr>
                            <w:proofErr w:type="gramStart"/>
                            <w:r w:rsidRPr="000C3820">
                              <w:rPr>
                                <w:rFonts w:ascii="Arial" w:hAnsi="Arial" w:cs="Arial"/>
                                <w:bCs/>
                                <w:sz w:val="32"/>
                                <w:szCs w:val="32"/>
                              </w:rPr>
                              <w:t>n</w:t>
                            </w:r>
                            <w:proofErr w:type="gramEnd"/>
                            <w:r w:rsidRPr="000C3820">
                              <w:rPr>
                                <w:rFonts w:ascii="Arial" w:hAnsi="Arial" w:cs="Arial"/>
                                <w:bCs/>
                                <w:sz w:val="32"/>
                                <w:szCs w:val="32"/>
                              </w:rPr>
                              <w:t>°2025-02</w:t>
                            </w:r>
                          </w:p>
                          <w:p w14:paraId="35E040C8" w14:textId="77777777" w:rsidR="00447A70" w:rsidRPr="006A4D3B" w:rsidRDefault="00447A70" w:rsidP="00D57A52">
                            <w:pPr>
                              <w:jc w:val="center"/>
                              <w:rPr>
                                <w:bCs/>
                              </w:rPr>
                            </w:pPr>
                          </w:p>
                          <w:p w14:paraId="77221005" w14:textId="77777777" w:rsidR="00447A70" w:rsidRPr="00A17186" w:rsidRDefault="00447A70" w:rsidP="00D57A52">
                            <w:pPr>
                              <w:jc w:val="center"/>
                              <w:rPr>
                                <w:bCs/>
                              </w:rPr>
                            </w:pPr>
                          </w:p>
                          <w:p w14:paraId="70CD8813" w14:textId="77777777" w:rsidR="00447A70" w:rsidRDefault="00447A70" w:rsidP="00D57A52">
                            <w:pPr>
                              <w:rPr>
                                <w:b/>
                                <w:bCs/>
                                <w:sz w:val="32"/>
                                <w:szCs w:val="32"/>
                              </w:rPr>
                            </w:pPr>
                          </w:p>
                          <w:p w14:paraId="17EA2F46" w14:textId="77777777" w:rsidR="00447A70" w:rsidRPr="000C3820" w:rsidRDefault="00447A70" w:rsidP="00D57A52">
                            <w:pPr>
                              <w:jc w:val="center"/>
                              <w:rPr>
                                <w:rFonts w:ascii="Arial" w:hAnsi="Arial" w:cs="Arial"/>
                                <w:b/>
                                <w:bCs/>
                              </w:rPr>
                            </w:pPr>
                            <w:r w:rsidRPr="000C3820">
                              <w:rPr>
                                <w:rFonts w:ascii="Arial" w:hAnsi="Arial" w:cs="Arial"/>
                                <w:b/>
                                <w:bCs/>
                              </w:rPr>
                              <w:t>Marché public de fourniture courante et service</w:t>
                            </w:r>
                          </w:p>
                          <w:p w14:paraId="0E245957" w14:textId="77777777" w:rsidR="00447A70" w:rsidRPr="000C3820" w:rsidRDefault="00447A70" w:rsidP="00D57A52">
                            <w:pPr>
                              <w:jc w:val="center"/>
                              <w:rPr>
                                <w:rFonts w:ascii="Arial" w:hAnsi="Arial" w:cs="Arial"/>
                                <w:b/>
                                <w:bCs/>
                              </w:rPr>
                            </w:pPr>
                            <w:r w:rsidRPr="000C3820">
                              <w:rPr>
                                <w:rFonts w:ascii="Arial" w:hAnsi="Arial" w:cs="Arial"/>
                                <w:b/>
                                <w:bCs/>
                              </w:rPr>
                              <w:t>Appel d’offres ouvert.</w:t>
                            </w:r>
                          </w:p>
                          <w:p w14:paraId="238407F8" w14:textId="77777777" w:rsidR="00447A70" w:rsidRPr="000C3820" w:rsidRDefault="00447A70" w:rsidP="00D57A52">
                            <w:pPr>
                              <w:jc w:val="center"/>
                              <w:rPr>
                                <w:rFonts w:ascii="Arial" w:hAnsi="Arial" w:cs="Arial"/>
                                <w:bCs/>
                              </w:rPr>
                            </w:pPr>
                          </w:p>
                          <w:p w14:paraId="1B3272C3" w14:textId="77777777" w:rsidR="00447A70" w:rsidRPr="000C3820" w:rsidRDefault="00447A70" w:rsidP="00D57A52">
                            <w:pPr>
                              <w:jc w:val="center"/>
                              <w:rPr>
                                <w:rFonts w:ascii="Arial" w:hAnsi="Arial" w:cs="Arial"/>
                                <w:bCs/>
                              </w:rPr>
                            </w:pPr>
                          </w:p>
                          <w:p w14:paraId="7969691F" w14:textId="77777777" w:rsidR="00447A70" w:rsidRPr="000C3820" w:rsidRDefault="00447A70" w:rsidP="00D57A52">
                            <w:pPr>
                              <w:jc w:val="center"/>
                              <w:rPr>
                                <w:rFonts w:ascii="Arial" w:hAnsi="Arial" w:cs="Arial"/>
                                <w:bCs/>
                              </w:rPr>
                            </w:pPr>
                          </w:p>
                          <w:p w14:paraId="5BF2B2A3" w14:textId="07441C22" w:rsidR="00447A70" w:rsidRPr="000C3820" w:rsidRDefault="00447A70" w:rsidP="00D57A52">
                            <w:pPr>
                              <w:jc w:val="center"/>
                              <w:rPr>
                                <w:rFonts w:ascii="Arial" w:hAnsi="Arial" w:cs="Arial"/>
                                <w:b/>
                                <w:bCs/>
                              </w:rPr>
                            </w:pPr>
                            <w:r w:rsidRPr="000C3820">
                              <w:rPr>
                                <w:rFonts w:ascii="Arial" w:hAnsi="Arial" w:cs="Arial"/>
                                <w:b/>
                                <w:bCs/>
                              </w:rPr>
                              <w:t>Marché de nettoyage des locaux, des vitreries et fourniture de produits d’hygiènes</w:t>
                            </w:r>
                            <w:r>
                              <w:rPr>
                                <w:rFonts w:ascii="Arial" w:hAnsi="Arial" w:cs="Arial"/>
                                <w:b/>
                                <w:bCs/>
                              </w:rPr>
                              <w:t xml:space="preserve"> de 3 CPAM de la région Pays de Loire</w:t>
                            </w:r>
                          </w:p>
                          <w:p w14:paraId="08BBF21B" w14:textId="77777777" w:rsidR="00447A70" w:rsidRPr="000C3820" w:rsidRDefault="00447A70" w:rsidP="00D57A52">
                            <w:pPr>
                              <w:jc w:val="center"/>
                              <w:rPr>
                                <w:rFonts w:ascii="Arial" w:hAnsi="Arial" w:cs="Arial"/>
                                <w:bCs/>
                              </w:rPr>
                            </w:pPr>
                          </w:p>
                          <w:p w14:paraId="2D43B5F3" w14:textId="77777777" w:rsidR="00447A70" w:rsidRPr="000C3820" w:rsidRDefault="00447A70" w:rsidP="00D57A52">
                            <w:pPr>
                              <w:jc w:val="center"/>
                              <w:rPr>
                                <w:rFonts w:ascii="Arial" w:hAnsi="Arial" w:cs="Arial"/>
                                <w:bCs/>
                              </w:rPr>
                            </w:pPr>
                          </w:p>
                          <w:p w14:paraId="19A7F157" w14:textId="77777777" w:rsidR="00447A70" w:rsidRPr="000C3820" w:rsidRDefault="00447A70" w:rsidP="00D57A52">
                            <w:pPr>
                              <w:jc w:val="center"/>
                              <w:rPr>
                                <w:rFonts w:ascii="Arial" w:hAnsi="Arial" w:cs="Arial"/>
                                <w:bCs/>
                              </w:rPr>
                            </w:pPr>
                          </w:p>
                          <w:p w14:paraId="5AE243B6" w14:textId="77777777" w:rsidR="00447A70" w:rsidRPr="000C3820" w:rsidRDefault="00447A70" w:rsidP="00D57A52">
                            <w:pPr>
                              <w:jc w:val="center"/>
                              <w:rPr>
                                <w:rFonts w:ascii="Arial" w:hAnsi="Arial" w:cs="Arial"/>
                                <w:bCs/>
                              </w:rPr>
                            </w:pPr>
                          </w:p>
                          <w:p w14:paraId="354C844B" w14:textId="77777777" w:rsidR="00447A70" w:rsidRPr="000C3820" w:rsidRDefault="00447A70" w:rsidP="00D57A52">
                            <w:pPr>
                              <w:jc w:val="center"/>
                              <w:rPr>
                                <w:rFonts w:ascii="Arial" w:hAnsi="Arial" w:cs="Arial"/>
                                <w:bCs/>
                              </w:rPr>
                            </w:pPr>
                          </w:p>
                          <w:p w14:paraId="537C0FA8" w14:textId="77777777" w:rsidR="00447A70" w:rsidRPr="000C3820" w:rsidRDefault="00447A70" w:rsidP="00D57A52">
                            <w:pPr>
                              <w:jc w:val="center"/>
                              <w:rPr>
                                <w:rFonts w:ascii="Arial" w:hAnsi="Arial" w:cs="Arial"/>
                                <w:bCs/>
                              </w:rPr>
                            </w:pPr>
                          </w:p>
                          <w:p w14:paraId="597174C6" w14:textId="77777777" w:rsidR="00447A70" w:rsidRPr="000C3820" w:rsidRDefault="00447A70" w:rsidP="00D57A52">
                            <w:pPr>
                              <w:jc w:val="center"/>
                              <w:rPr>
                                <w:rFonts w:ascii="Arial" w:hAnsi="Arial" w:cs="Arial"/>
                                <w:bCs/>
                              </w:rPr>
                            </w:pPr>
                          </w:p>
                          <w:p w14:paraId="7099BA7A" w14:textId="77777777" w:rsidR="00447A70" w:rsidRPr="000C3820" w:rsidRDefault="00447A70" w:rsidP="00D57A52">
                            <w:pPr>
                              <w:jc w:val="center"/>
                              <w:rPr>
                                <w:rFonts w:ascii="Arial" w:hAnsi="Arial" w:cs="Arial"/>
                                <w:bCs/>
                              </w:rPr>
                            </w:pPr>
                          </w:p>
                          <w:p w14:paraId="5493BF66" w14:textId="77777777" w:rsidR="00447A70" w:rsidRPr="000C3820" w:rsidRDefault="00447A70" w:rsidP="00D57A52">
                            <w:pPr>
                              <w:jc w:val="center"/>
                              <w:rPr>
                                <w:rFonts w:ascii="Arial" w:hAnsi="Arial" w:cs="Arial"/>
                                <w:b/>
                                <w:bCs/>
                              </w:rPr>
                            </w:pPr>
                            <w:r w:rsidRPr="000C3820">
                              <w:rPr>
                                <w:rFonts w:ascii="Arial" w:hAnsi="Arial" w:cs="Arial"/>
                                <w:b/>
                                <w:bCs/>
                              </w:rPr>
                              <w:t xml:space="preserve">Cahier des Clauses administratives particulières </w:t>
                            </w:r>
                          </w:p>
                          <w:p w14:paraId="4322873E" w14:textId="77777777" w:rsidR="00447A70" w:rsidRPr="000C3820" w:rsidRDefault="00447A70" w:rsidP="00D57A52">
                            <w:pPr>
                              <w:jc w:val="center"/>
                              <w:rPr>
                                <w:rFonts w:ascii="Arial" w:hAnsi="Arial" w:cs="Arial"/>
                                <w:bCs/>
                              </w:rPr>
                            </w:pPr>
                          </w:p>
                          <w:p w14:paraId="1EAB318A" w14:textId="77777777" w:rsidR="00447A70" w:rsidRPr="00A17186" w:rsidRDefault="00447A70" w:rsidP="00D57A52">
                            <w:pPr>
                              <w:jc w:val="center"/>
                              <w:rPr>
                                <w:b/>
                                <w:bCs/>
                              </w:rPr>
                            </w:pPr>
                          </w:p>
                          <w:p w14:paraId="289830B5" w14:textId="77777777" w:rsidR="00447A70" w:rsidRPr="00A17186" w:rsidRDefault="00447A70" w:rsidP="00D57A52">
                            <w:pPr>
                              <w:jc w:val="center"/>
                              <w:rPr>
                                <w:b/>
                                <w:bCs/>
                              </w:rPr>
                            </w:pPr>
                          </w:p>
                          <w:p w14:paraId="719164B8" w14:textId="77777777" w:rsidR="00447A70" w:rsidRPr="000C3820" w:rsidRDefault="00447A70" w:rsidP="00D57A52">
                            <w:pPr>
                              <w:jc w:val="center"/>
                              <w:rPr>
                                <w:b/>
                                <w:bCs/>
                              </w:rPr>
                            </w:pPr>
                          </w:p>
                          <w:p w14:paraId="71D1E64B" w14:textId="77777777" w:rsidR="00447A70" w:rsidRDefault="00447A70" w:rsidP="00D57A5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59D673" id="Rectangle 20" o:spid="_x0000_s1026" style="position:absolute;left:0;text-align:left;margin-left:204.65pt;margin-top:54.15pt;width:297.35pt;height:5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" fillcolor="window" strokecolor="#005ca9" strokeweight="2pt">
                <v:path arrowok="t"/>
                <v:textbox>
                  <w:txbxContent>
                    <w:p w14:paraId="6C635300" w14:textId="77777777" w:rsidR="00447A70" w:rsidRPr="006A4D3B" w:rsidRDefault="00447A70" w:rsidP="00B00421">
                      <w:pPr>
                        <w:rPr>
                          <w:bCs/>
                          <w:sz w:val="32"/>
                          <w:szCs w:val="32"/>
                        </w:rPr>
                      </w:pPr>
                    </w:p>
                    <w:p w14:paraId="39741898" w14:textId="77777777" w:rsidR="00447A70" w:rsidRPr="000C3820" w:rsidRDefault="00447A70" w:rsidP="00D57A52">
                      <w:pPr>
                        <w:jc w:val="center"/>
                        <w:rPr>
                          <w:rFonts w:ascii="Arial" w:hAnsi="Arial" w:cs="Arial"/>
                          <w:bCs/>
                          <w:sz w:val="32"/>
                          <w:szCs w:val="32"/>
                        </w:rPr>
                      </w:pPr>
                      <w:proofErr w:type="gramStart"/>
                      <w:r w:rsidRPr="000C3820">
                        <w:rPr>
                          <w:rFonts w:ascii="Arial" w:hAnsi="Arial" w:cs="Arial"/>
                          <w:bCs/>
                          <w:sz w:val="32"/>
                          <w:szCs w:val="32"/>
                        </w:rPr>
                        <w:t>n</w:t>
                      </w:r>
                      <w:proofErr w:type="gramEnd"/>
                      <w:r w:rsidRPr="000C3820">
                        <w:rPr>
                          <w:rFonts w:ascii="Arial" w:hAnsi="Arial" w:cs="Arial"/>
                          <w:bCs/>
                          <w:sz w:val="32"/>
                          <w:szCs w:val="32"/>
                        </w:rPr>
                        <w:t>°2025-02</w:t>
                      </w:r>
                    </w:p>
                    <w:p w14:paraId="35E040C8" w14:textId="77777777" w:rsidR="00447A70" w:rsidRPr="006A4D3B" w:rsidRDefault="00447A70" w:rsidP="00D57A52">
                      <w:pPr>
                        <w:jc w:val="center"/>
                        <w:rPr>
                          <w:bCs/>
                        </w:rPr>
                      </w:pPr>
                    </w:p>
                    <w:p w14:paraId="77221005" w14:textId="77777777" w:rsidR="00447A70" w:rsidRPr="00A17186" w:rsidRDefault="00447A70" w:rsidP="00D57A52">
                      <w:pPr>
                        <w:jc w:val="center"/>
                        <w:rPr>
                          <w:bCs/>
                        </w:rPr>
                      </w:pPr>
                    </w:p>
                    <w:p w14:paraId="70CD8813" w14:textId="77777777" w:rsidR="00447A70" w:rsidRDefault="00447A70" w:rsidP="00D57A52">
                      <w:pPr>
                        <w:rPr>
                          <w:b/>
                          <w:bCs/>
                          <w:sz w:val="32"/>
                          <w:szCs w:val="32"/>
                        </w:rPr>
                      </w:pPr>
                    </w:p>
                    <w:p w14:paraId="17EA2F46" w14:textId="77777777" w:rsidR="00447A70" w:rsidRPr="000C3820" w:rsidRDefault="00447A70" w:rsidP="00D57A52">
                      <w:pPr>
                        <w:jc w:val="center"/>
                        <w:rPr>
                          <w:rFonts w:ascii="Arial" w:hAnsi="Arial" w:cs="Arial"/>
                          <w:b/>
                          <w:bCs/>
                        </w:rPr>
                      </w:pPr>
                      <w:r w:rsidRPr="000C3820">
                        <w:rPr>
                          <w:rFonts w:ascii="Arial" w:hAnsi="Arial" w:cs="Arial"/>
                          <w:b/>
                          <w:bCs/>
                        </w:rPr>
                        <w:t>Marché public de fourniture courante et service</w:t>
                      </w:r>
                    </w:p>
                    <w:p w14:paraId="0E245957" w14:textId="77777777" w:rsidR="00447A70" w:rsidRPr="000C3820" w:rsidRDefault="00447A70" w:rsidP="00D57A52">
                      <w:pPr>
                        <w:jc w:val="center"/>
                        <w:rPr>
                          <w:rFonts w:ascii="Arial" w:hAnsi="Arial" w:cs="Arial"/>
                          <w:b/>
                          <w:bCs/>
                        </w:rPr>
                      </w:pPr>
                      <w:r w:rsidRPr="000C3820">
                        <w:rPr>
                          <w:rFonts w:ascii="Arial" w:hAnsi="Arial" w:cs="Arial"/>
                          <w:b/>
                          <w:bCs/>
                        </w:rPr>
                        <w:t>Appel d’offres ouvert.</w:t>
                      </w:r>
                    </w:p>
                    <w:p w14:paraId="238407F8" w14:textId="77777777" w:rsidR="00447A70" w:rsidRPr="000C3820" w:rsidRDefault="00447A70" w:rsidP="00D57A52">
                      <w:pPr>
                        <w:jc w:val="center"/>
                        <w:rPr>
                          <w:rFonts w:ascii="Arial" w:hAnsi="Arial" w:cs="Arial"/>
                          <w:bCs/>
                        </w:rPr>
                      </w:pPr>
                    </w:p>
                    <w:p w14:paraId="1B3272C3" w14:textId="77777777" w:rsidR="00447A70" w:rsidRPr="000C3820" w:rsidRDefault="00447A70" w:rsidP="00D57A52">
                      <w:pPr>
                        <w:jc w:val="center"/>
                        <w:rPr>
                          <w:rFonts w:ascii="Arial" w:hAnsi="Arial" w:cs="Arial"/>
                          <w:bCs/>
                        </w:rPr>
                      </w:pPr>
                    </w:p>
                    <w:p w14:paraId="7969691F" w14:textId="77777777" w:rsidR="00447A70" w:rsidRPr="000C3820" w:rsidRDefault="00447A70" w:rsidP="00D57A52">
                      <w:pPr>
                        <w:jc w:val="center"/>
                        <w:rPr>
                          <w:rFonts w:ascii="Arial" w:hAnsi="Arial" w:cs="Arial"/>
                          <w:bCs/>
                        </w:rPr>
                      </w:pPr>
                    </w:p>
                    <w:p w14:paraId="5BF2B2A3" w14:textId="07441C22" w:rsidR="00447A70" w:rsidRPr="000C3820" w:rsidRDefault="00447A70" w:rsidP="00D57A52">
                      <w:pPr>
                        <w:jc w:val="center"/>
                        <w:rPr>
                          <w:rFonts w:ascii="Arial" w:hAnsi="Arial" w:cs="Arial"/>
                          <w:b/>
                          <w:bCs/>
                        </w:rPr>
                      </w:pPr>
                      <w:r w:rsidRPr="000C3820">
                        <w:rPr>
                          <w:rFonts w:ascii="Arial" w:hAnsi="Arial" w:cs="Arial"/>
                          <w:b/>
                          <w:bCs/>
                        </w:rPr>
                        <w:t>Marché de nettoyage des locaux, des vitreries et fourniture de produits d’hygiènes</w:t>
                      </w:r>
                      <w:r>
                        <w:rPr>
                          <w:rFonts w:ascii="Arial" w:hAnsi="Arial" w:cs="Arial"/>
                          <w:b/>
                          <w:bCs/>
                        </w:rPr>
                        <w:t xml:space="preserve"> de 3 CPAM de la région Pays de Loire</w:t>
                      </w:r>
                    </w:p>
                    <w:p w14:paraId="08BBF21B" w14:textId="77777777" w:rsidR="00447A70" w:rsidRPr="000C3820" w:rsidRDefault="00447A70" w:rsidP="00D57A52">
                      <w:pPr>
                        <w:jc w:val="center"/>
                        <w:rPr>
                          <w:rFonts w:ascii="Arial" w:hAnsi="Arial" w:cs="Arial"/>
                          <w:bCs/>
                        </w:rPr>
                      </w:pPr>
                    </w:p>
                    <w:p w14:paraId="2D43B5F3" w14:textId="77777777" w:rsidR="00447A70" w:rsidRPr="000C3820" w:rsidRDefault="00447A70" w:rsidP="00D57A52">
                      <w:pPr>
                        <w:jc w:val="center"/>
                        <w:rPr>
                          <w:rFonts w:ascii="Arial" w:hAnsi="Arial" w:cs="Arial"/>
                          <w:bCs/>
                        </w:rPr>
                      </w:pPr>
                    </w:p>
                    <w:p w14:paraId="19A7F157" w14:textId="77777777" w:rsidR="00447A70" w:rsidRPr="000C3820" w:rsidRDefault="00447A70" w:rsidP="00D57A52">
                      <w:pPr>
                        <w:jc w:val="center"/>
                        <w:rPr>
                          <w:rFonts w:ascii="Arial" w:hAnsi="Arial" w:cs="Arial"/>
                          <w:bCs/>
                        </w:rPr>
                      </w:pPr>
                    </w:p>
                    <w:p w14:paraId="5AE243B6" w14:textId="77777777" w:rsidR="00447A70" w:rsidRPr="000C3820" w:rsidRDefault="00447A70" w:rsidP="00D57A52">
                      <w:pPr>
                        <w:jc w:val="center"/>
                        <w:rPr>
                          <w:rFonts w:ascii="Arial" w:hAnsi="Arial" w:cs="Arial"/>
                          <w:bCs/>
                        </w:rPr>
                      </w:pPr>
                    </w:p>
                    <w:p w14:paraId="354C844B" w14:textId="77777777" w:rsidR="00447A70" w:rsidRPr="000C3820" w:rsidRDefault="00447A70" w:rsidP="00D57A52">
                      <w:pPr>
                        <w:jc w:val="center"/>
                        <w:rPr>
                          <w:rFonts w:ascii="Arial" w:hAnsi="Arial" w:cs="Arial"/>
                          <w:bCs/>
                        </w:rPr>
                      </w:pPr>
                    </w:p>
                    <w:p w14:paraId="537C0FA8" w14:textId="77777777" w:rsidR="00447A70" w:rsidRPr="000C3820" w:rsidRDefault="00447A70" w:rsidP="00D57A52">
                      <w:pPr>
                        <w:jc w:val="center"/>
                        <w:rPr>
                          <w:rFonts w:ascii="Arial" w:hAnsi="Arial" w:cs="Arial"/>
                          <w:bCs/>
                        </w:rPr>
                      </w:pPr>
                    </w:p>
                    <w:p w14:paraId="597174C6" w14:textId="77777777" w:rsidR="00447A70" w:rsidRPr="000C3820" w:rsidRDefault="00447A70" w:rsidP="00D57A52">
                      <w:pPr>
                        <w:jc w:val="center"/>
                        <w:rPr>
                          <w:rFonts w:ascii="Arial" w:hAnsi="Arial" w:cs="Arial"/>
                          <w:bCs/>
                        </w:rPr>
                      </w:pPr>
                    </w:p>
                    <w:p w14:paraId="7099BA7A" w14:textId="77777777" w:rsidR="00447A70" w:rsidRPr="000C3820" w:rsidRDefault="00447A70" w:rsidP="00D57A52">
                      <w:pPr>
                        <w:jc w:val="center"/>
                        <w:rPr>
                          <w:rFonts w:ascii="Arial" w:hAnsi="Arial" w:cs="Arial"/>
                          <w:bCs/>
                        </w:rPr>
                      </w:pPr>
                    </w:p>
                    <w:p w14:paraId="5493BF66" w14:textId="77777777" w:rsidR="00447A70" w:rsidRPr="000C3820" w:rsidRDefault="00447A70" w:rsidP="00D57A52">
                      <w:pPr>
                        <w:jc w:val="center"/>
                        <w:rPr>
                          <w:rFonts w:ascii="Arial" w:hAnsi="Arial" w:cs="Arial"/>
                          <w:b/>
                          <w:bCs/>
                        </w:rPr>
                      </w:pPr>
                      <w:r w:rsidRPr="000C3820">
                        <w:rPr>
                          <w:rFonts w:ascii="Arial" w:hAnsi="Arial" w:cs="Arial"/>
                          <w:b/>
                          <w:bCs/>
                        </w:rPr>
                        <w:t xml:space="preserve">Cahier des Clauses administratives particulières </w:t>
                      </w:r>
                    </w:p>
                    <w:p w14:paraId="4322873E" w14:textId="77777777" w:rsidR="00447A70" w:rsidRPr="000C3820" w:rsidRDefault="00447A70" w:rsidP="00D57A52">
                      <w:pPr>
                        <w:jc w:val="center"/>
                        <w:rPr>
                          <w:rFonts w:ascii="Arial" w:hAnsi="Arial" w:cs="Arial"/>
                          <w:bCs/>
                        </w:rPr>
                      </w:pPr>
                    </w:p>
                    <w:p w14:paraId="1EAB318A" w14:textId="77777777" w:rsidR="00447A70" w:rsidRPr="00A17186" w:rsidRDefault="00447A70" w:rsidP="00D57A52">
                      <w:pPr>
                        <w:jc w:val="center"/>
                        <w:rPr>
                          <w:b/>
                          <w:bCs/>
                        </w:rPr>
                      </w:pPr>
                    </w:p>
                    <w:p w14:paraId="289830B5" w14:textId="77777777" w:rsidR="00447A70" w:rsidRPr="00A17186" w:rsidRDefault="00447A70" w:rsidP="00D57A52">
                      <w:pPr>
                        <w:jc w:val="center"/>
                        <w:rPr>
                          <w:b/>
                          <w:bCs/>
                        </w:rPr>
                      </w:pPr>
                    </w:p>
                    <w:p w14:paraId="719164B8" w14:textId="77777777" w:rsidR="00447A70" w:rsidRPr="000C3820" w:rsidRDefault="00447A70" w:rsidP="00D57A52">
                      <w:pPr>
                        <w:jc w:val="center"/>
                        <w:rPr>
                          <w:b/>
                          <w:bCs/>
                        </w:rPr>
                      </w:pPr>
                    </w:p>
                    <w:p w14:paraId="71D1E64B" w14:textId="77777777" w:rsidR="00447A70" w:rsidRDefault="00447A70" w:rsidP="00D57A52">
                      <w:pPr>
                        <w:jc w:val="center"/>
                      </w:pPr>
                    </w:p>
                  </w:txbxContent>
                </v:textbox>
                <w10:wrap type="square" anchorx="margin" anchory="margin"/>
              </v:rect>
            </w:pict>
          </mc:Fallback>
        </mc:AlternateContent>
      </w:r>
    </w:p>
    <w:p w14:paraId="237F0410" w14:textId="77777777" w:rsidR="00D57A52" w:rsidRPr="00270189" w:rsidRDefault="00D57A52" w:rsidP="00D57A52">
      <w:pPr>
        <w:spacing w:line="240" w:lineRule="atLeast"/>
        <w:contextualSpacing/>
        <w:jc w:val="both"/>
        <w:rPr>
          <w:rFonts w:ascii="Arial" w:hAnsi="Arial" w:cs="Arial"/>
          <w:b/>
          <w:sz w:val="24"/>
          <w:szCs w:val="24"/>
        </w:rPr>
      </w:pPr>
      <w:r w:rsidRPr="00270189">
        <w:rPr>
          <w:rFonts w:ascii="Arial" w:hAnsi="Arial" w:cs="Arial"/>
          <w:b/>
          <w:sz w:val="24"/>
          <w:szCs w:val="24"/>
        </w:rPr>
        <w:t>POLE LOGISTIQUE</w:t>
      </w:r>
    </w:p>
    <w:p w14:paraId="5ACB9ED2" w14:textId="77777777" w:rsidR="00D57A52" w:rsidRPr="00270189" w:rsidRDefault="00D57A52" w:rsidP="00D57A52">
      <w:pPr>
        <w:spacing w:line="240" w:lineRule="atLeast"/>
        <w:contextualSpacing/>
        <w:jc w:val="both"/>
        <w:rPr>
          <w:rFonts w:ascii="Arial" w:hAnsi="Arial" w:cs="Arial"/>
          <w:b/>
          <w:sz w:val="24"/>
          <w:szCs w:val="24"/>
        </w:rPr>
      </w:pPr>
      <w:r w:rsidRPr="00270189">
        <w:rPr>
          <w:rFonts w:ascii="Arial" w:hAnsi="Arial" w:cs="Arial"/>
          <w:b/>
          <w:sz w:val="24"/>
          <w:szCs w:val="24"/>
        </w:rPr>
        <w:t>SERVICE ACHAT</w:t>
      </w:r>
    </w:p>
    <w:p w14:paraId="5098C34B" w14:textId="77777777" w:rsidR="00D57A52" w:rsidRPr="00270189" w:rsidRDefault="00D57A52">
      <w:pPr>
        <w:rPr>
          <w:rFonts w:ascii="Arial" w:hAnsi="Arial" w:cs="Arial"/>
        </w:rPr>
      </w:pPr>
    </w:p>
    <w:p w14:paraId="0F88E865" w14:textId="77777777" w:rsidR="00D57A52" w:rsidRPr="00270189" w:rsidRDefault="00D57A52" w:rsidP="00D57A52">
      <w:pPr>
        <w:contextualSpacing/>
        <w:jc w:val="both"/>
        <w:rPr>
          <w:rFonts w:ascii="Arial" w:hAnsi="Arial" w:cs="Arial"/>
          <w:b/>
          <w:u w:val="single"/>
        </w:rPr>
      </w:pPr>
      <w:r w:rsidRPr="00270189">
        <w:rPr>
          <w:rFonts w:ascii="Arial" w:hAnsi="Arial" w:cs="Arial"/>
          <w:b/>
          <w:u w:val="single"/>
        </w:rPr>
        <w:t>Pouvoir adjudicateur</w:t>
      </w:r>
    </w:p>
    <w:p w14:paraId="12481D7F" w14:textId="77777777" w:rsidR="00D57A52" w:rsidRPr="00270189" w:rsidRDefault="00D57A52" w:rsidP="00D57A52">
      <w:pPr>
        <w:contextualSpacing/>
        <w:jc w:val="both"/>
        <w:rPr>
          <w:rFonts w:ascii="Arial" w:hAnsi="Arial" w:cs="Arial"/>
        </w:rPr>
      </w:pPr>
      <w:r w:rsidRPr="00270189">
        <w:rPr>
          <w:rFonts w:ascii="Arial" w:hAnsi="Arial" w:cs="Arial"/>
        </w:rPr>
        <w:t>CPAM de la Loire-Atlantique</w:t>
      </w:r>
    </w:p>
    <w:p w14:paraId="73A04A74" w14:textId="77777777" w:rsidR="00D57A52" w:rsidRPr="00270189" w:rsidRDefault="00D57A52" w:rsidP="00D57A52">
      <w:pPr>
        <w:contextualSpacing/>
        <w:jc w:val="both"/>
        <w:rPr>
          <w:rFonts w:ascii="Arial" w:hAnsi="Arial" w:cs="Arial"/>
        </w:rPr>
      </w:pPr>
      <w:r w:rsidRPr="00270189">
        <w:rPr>
          <w:rFonts w:ascii="Arial" w:hAnsi="Arial" w:cs="Arial"/>
        </w:rPr>
        <w:t xml:space="preserve">9 rue Gaëtan Rondeau </w:t>
      </w:r>
    </w:p>
    <w:p w14:paraId="6755429E" w14:textId="77777777" w:rsidR="00D57A52" w:rsidRPr="00270189" w:rsidRDefault="00D57A52" w:rsidP="00D57A52">
      <w:pPr>
        <w:contextualSpacing/>
        <w:jc w:val="both"/>
        <w:rPr>
          <w:rFonts w:ascii="Arial" w:hAnsi="Arial" w:cs="Arial"/>
        </w:rPr>
      </w:pPr>
      <w:r w:rsidRPr="00270189">
        <w:rPr>
          <w:rFonts w:ascii="Arial" w:hAnsi="Arial" w:cs="Arial"/>
        </w:rPr>
        <w:t>44958 Nantes Cedex 9</w:t>
      </w:r>
    </w:p>
    <w:p w14:paraId="4CE9989D" w14:textId="77777777" w:rsidR="00D57A52" w:rsidRPr="00270189" w:rsidRDefault="00D57A52" w:rsidP="00D57A52">
      <w:pPr>
        <w:contextualSpacing/>
        <w:jc w:val="both"/>
        <w:rPr>
          <w:rFonts w:ascii="Arial" w:hAnsi="Arial" w:cs="Arial"/>
        </w:rPr>
      </w:pPr>
    </w:p>
    <w:p w14:paraId="3890AA7C" w14:textId="77777777" w:rsidR="00D57A52" w:rsidRPr="00270189" w:rsidRDefault="00D57A52" w:rsidP="00D57A52">
      <w:pPr>
        <w:contextualSpacing/>
        <w:jc w:val="both"/>
        <w:rPr>
          <w:rFonts w:ascii="Arial" w:hAnsi="Arial" w:cs="Arial"/>
        </w:rPr>
      </w:pPr>
    </w:p>
    <w:p w14:paraId="20E91CA8" w14:textId="77777777" w:rsidR="00D57A52" w:rsidRPr="00270189" w:rsidRDefault="00D57A52" w:rsidP="00D57A52">
      <w:pPr>
        <w:contextualSpacing/>
        <w:jc w:val="both"/>
        <w:rPr>
          <w:rFonts w:ascii="Arial" w:hAnsi="Arial" w:cs="Arial"/>
        </w:rPr>
      </w:pPr>
    </w:p>
    <w:p w14:paraId="29FD290E" w14:textId="77777777" w:rsidR="00D57A52" w:rsidRPr="00270189" w:rsidRDefault="00D57A52" w:rsidP="00D57A52">
      <w:pPr>
        <w:contextualSpacing/>
        <w:jc w:val="both"/>
        <w:rPr>
          <w:rFonts w:ascii="Arial" w:hAnsi="Arial" w:cs="Arial"/>
        </w:rPr>
      </w:pPr>
    </w:p>
    <w:p w14:paraId="701CD79F" w14:textId="77777777" w:rsidR="00D57A52" w:rsidRPr="00270189" w:rsidRDefault="00D57A52" w:rsidP="00D57A52">
      <w:pPr>
        <w:contextualSpacing/>
        <w:jc w:val="both"/>
        <w:rPr>
          <w:rFonts w:ascii="Arial" w:hAnsi="Arial" w:cs="Arial"/>
        </w:rPr>
      </w:pPr>
    </w:p>
    <w:p w14:paraId="1D88F14A" w14:textId="77777777" w:rsidR="00D57A52" w:rsidRPr="00270189" w:rsidRDefault="00D57A52" w:rsidP="00D57A52">
      <w:pPr>
        <w:contextualSpacing/>
        <w:jc w:val="both"/>
        <w:rPr>
          <w:rFonts w:ascii="Arial" w:hAnsi="Arial" w:cs="Arial"/>
        </w:rPr>
      </w:pPr>
    </w:p>
    <w:p w14:paraId="299D678B" w14:textId="77777777" w:rsidR="00D57A52" w:rsidRPr="00270189" w:rsidRDefault="00D57A52" w:rsidP="00D57A52">
      <w:pPr>
        <w:contextualSpacing/>
        <w:jc w:val="both"/>
        <w:rPr>
          <w:rFonts w:ascii="Arial" w:hAnsi="Arial" w:cs="Arial"/>
        </w:rPr>
      </w:pPr>
    </w:p>
    <w:p w14:paraId="169A1A2A" w14:textId="77777777" w:rsidR="00D57A52" w:rsidRPr="00270189" w:rsidRDefault="00D57A52" w:rsidP="00D57A52">
      <w:pPr>
        <w:contextualSpacing/>
        <w:jc w:val="both"/>
        <w:rPr>
          <w:rFonts w:ascii="Arial" w:hAnsi="Arial" w:cs="Arial"/>
        </w:rPr>
      </w:pPr>
    </w:p>
    <w:p w14:paraId="30EA687E" w14:textId="77777777" w:rsidR="00D57A52" w:rsidRPr="00270189" w:rsidRDefault="00D57A52" w:rsidP="00D57A52">
      <w:pPr>
        <w:contextualSpacing/>
        <w:jc w:val="both"/>
        <w:rPr>
          <w:rFonts w:ascii="Arial" w:hAnsi="Arial" w:cs="Arial"/>
        </w:rPr>
      </w:pPr>
    </w:p>
    <w:p w14:paraId="2BB77C32" w14:textId="77777777" w:rsidR="00D57A52" w:rsidRPr="00270189" w:rsidRDefault="00D57A52" w:rsidP="00D57A52">
      <w:pPr>
        <w:contextualSpacing/>
        <w:jc w:val="both"/>
        <w:rPr>
          <w:rFonts w:ascii="Arial" w:hAnsi="Arial" w:cs="Arial"/>
        </w:rPr>
      </w:pPr>
    </w:p>
    <w:p w14:paraId="39245C83" w14:textId="77777777" w:rsidR="00D57A52" w:rsidRPr="00270189" w:rsidRDefault="00D57A52" w:rsidP="00D57A52">
      <w:pPr>
        <w:contextualSpacing/>
        <w:jc w:val="both"/>
        <w:rPr>
          <w:rFonts w:ascii="Arial" w:hAnsi="Arial" w:cs="Arial"/>
        </w:rPr>
      </w:pPr>
    </w:p>
    <w:p w14:paraId="42FDD8F8" w14:textId="77777777" w:rsidR="00D57A52" w:rsidRPr="00270189" w:rsidRDefault="00D57A52" w:rsidP="00D57A52">
      <w:pPr>
        <w:contextualSpacing/>
        <w:jc w:val="both"/>
        <w:rPr>
          <w:rFonts w:ascii="Arial" w:hAnsi="Arial" w:cs="Arial"/>
        </w:rPr>
      </w:pPr>
    </w:p>
    <w:p w14:paraId="1F797198" w14:textId="77777777" w:rsidR="00D57A52" w:rsidRPr="00270189" w:rsidRDefault="00D57A52" w:rsidP="00D57A52">
      <w:pPr>
        <w:contextualSpacing/>
        <w:jc w:val="both"/>
        <w:rPr>
          <w:rFonts w:ascii="Arial" w:hAnsi="Arial" w:cs="Arial"/>
        </w:rPr>
      </w:pPr>
    </w:p>
    <w:p w14:paraId="1107A359" w14:textId="77777777" w:rsidR="00D57A52" w:rsidRPr="00270189" w:rsidRDefault="00D57A52" w:rsidP="00D57A52">
      <w:pPr>
        <w:contextualSpacing/>
        <w:jc w:val="both"/>
        <w:rPr>
          <w:rFonts w:ascii="Arial" w:hAnsi="Arial" w:cs="Arial"/>
        </w:rPr>
      </w:pPr>
    </w:p>
    <w:p w14:paraId="6D12399D" w14:textId="77777777" w:rsidR="00D57A52" w:rsidRPr="00270189" w:rsidRDefault="00D57A52" w:rsidP="00D57A52">
      <w:pPr>
        <w:contextualSpacing/>
        <w:jc w:val="both"/>
        <w:rPr>
          <w:rFonts w:ascii="Arial" w:hAnsi="Arial" w:cs="Arial"/>
        </w:rPr>
      </w:pPr>
    </w:p>
    <w:p w14:paraId="6F392349" w14:textId="77777777" w:rsidR="00D57A52" w:rsidRPr="00270189" w:rsidRDefault="00D57A52" w:rsidP="00D57A52">
      <w:pPr>
        <w:rPr>
          <w:rFonts w:ascii="Arial" w:hAnsi="Arial" w:cs="Arial"/>
        </w:rPr>
      </w:pPr>
    </w:p>
    <w:p w14:paraId="7E0B8D0B" w14:textId="77777777" w:rsidR="00D57A52" w:rsidRPr="00270189" w:rsidRDefault="00D57A52" w:rsidP="00D57A52">
      <w:pPr>
        <w:contextualSpacing/>
        <w:jc w:val="both"/>
        <w:rPr>
          <w:rFonts w:ascii="Arial" w:hAnsi="Arial" w:cs="Arial"/>
        </w:rPr>
      </w:pPr>
    </w:p>
    <w:p w14:paraId="1C2EE3FF" w14:textId="77777777" w:rsidR="00D57A52" w:rsidRPr="00270189" w:rsidRDefault="00D57A52">
      <w:pPr>
        <w:rPr>
          <w:rFonts w:ascii="Arial" w:hAnsi="Arial" w:cs="Arial"/>
        </w:rPr>
      </w:pPr>
    </w:p>
    <w:p w14:paraId="4DED70FF" w14:textId="77777777" w:rsidR="00D57A52" w:rsidRPr="00270189" w:rsidRDefault="00D57A52">
      <w:pPr>
        <w:rPr>
          <w:rFonts w:ascii="Arial" w:hAnsi="Arial" w:cs="Arial"/>
        </w:rPr>
      </w:pPr>
    </w:p>
    <w:p w14:paraId="2914CBCB" w14:textId="77777777" w:rsidR="00D57A52" w:rsidRPr="00270189" w:rsidRDefault="00D57A52">
      <w:pPr>
        <w:rPr>
          <w:rFonts w:ascii="Arial" w:hAnsi="Arial" w:cs="Arial"/>
        </w:rPr>
      </w:pPr>
    </w:p>
    <w:p w14:paraId="1DDAE677" w14:textId="77777777" w:rsidR="00D57A52" w:rsidRPr="00270189" w:rsidRDefault="00D57A52">
      <w:pPr>
        <w:rPr>
          <w:rFonts w:ascii="Arial" w:hAnsi="Arial" w:cs="Arial"/>
        </w:rPr>
      </w:pPr>
    </w:p>
    <w:p w14:paraId="71C83426" w14:textId="77777777" w:rsidR="00D57A52" w:rsidRPr="00270189" w:rsidRDefault="00D57A52">
      <w:pPr>
        <w:rPr>
          <w:rFonts w:ascii="Arial" w:hAnsi="Arial" w:cs="Arial"/>
        </w:rPr>
      </w:pPr>
    </w:p>
    <w:p w14:paraId="28859C9A" w14:textId="77777777" w:rsidR="00AC6BB4" w:rsidRDefault="00AC6BB4">
      <w:pPr>
        <w:spacing w:after="160" w:line="259" w:lineRule="auto"/>
        <w:rPr>
          <w:rFonts w:ascii="Arial" w:hAnsi="Arial" w:cs="Arial"/>
        </w:rPr>
      </w:pPr>
      <w:r>
        <w:rPr>
          <w:rFonts w:ascii="Arial" w:hAnsi="Arial" w:cs="Arial"/>
        </w:rPr>
        <w:br w:type="page"/>
      </w:r>
    </w:p>
    <w:sdt>
      <w:sdtPr>
        <w:rPr>
          <w:rFonts w:ascii="Tms Rmn" w:eastAsia="Times New Roman" w:hAnsi="Tms Rmn" w:cs="Times New Roman"/>
          <w:color w:val="auto"/>
          <w:sz w:val="20"/>
          <w:szCs w:val="20"/>
        </w:rPr>
        <w:id w:val="500551436"/>
        <w:docPartObj>
          <w:docPartGallery w:val="Table of Contents"/>
          <w:docPartUnique/>
        </w:docPartObj>
      </w:sdtPr>
      <w:sdtEndPr>
        <w:rPr>
          <w:b/>
          <w:bCs/>
        </w:rPr>
      </w:sdtEndPr>
      <w:sdtContent>
        <w:p w14:paraId="28D59118" w14:textId="77777777" w:rsidR="0025391A" w:rsidRPr="0025391A" w:rsidRDefault="002A15CD">
          <w:pPr>
            <w:pStyle w:val="En-ttedetabledesmatires"/>
            <w:rPr>
              <w:rFonts w:ascii="Arial" w:hAnsi="Arial" w:cs="Arial"/>
              <w:sz w:val="20"/>
              <w:szCs w:val="20"/>
            </w:rPr>
          </w:pPr>
          <w:r>
            <w:rPr>
              <w:rFonts w:ascii="Arial" w:hAnsi="Arial" w:cs="Arial"/>
              <w:sz w:val="20"/>
              <w:szCs w:val="20"/>
            </w:rPr>
            <w:t>Table des matières</w:t>
          </w:r>
        </w:p>
        <w:p w14:paraId="24CC699B" w14:textId="56CB62C2" w:rsidR="00C03395" w:rsidRDefault="0025391A">
          <w:pPr>
            <w:pStyle w:val="TM1"/>
            <w:tabs>
              <w:tab w:val="left" w:pos="1540"/>
              <w:tab w:val="right" w:leader="dot" w:pos="9062"/>
            </w:tabs>
            <w:rPr>
              <w:rFonts w:cstheme="minorBidi"/>
              <w:noProof/>
            </w:rPr>
          </w:pPr>
          <w:r w:rsidRPr="0025391A">
            <w:rPr>
              <w:rFonts w:ascii="Arial" w:hAnsi="Arial" w:cs="Arial"/>
              <w:sz w:val="20"/>
              <w:szCs w:val="20"/>
            </w:rPr>
            <w:fldChar w:fldCharType="begin"/>
          </w:r>
          <w:r w:rsidRPr="0025391A">
            <w:rPr>
              <w:rFonts w:ascii="Arial" w:hAnsi="Arial" w:cs="Arial"/>
              <w:sz w:val="20"/>
              <w:szCs w:val="20"/>
            </w:rPr>
            <w:instrText xml:space="preserve"> TOC \o "1-3" \h \z \u </w:instrText>
          </w:r>
          <w:r w:rsidRPr="0025391A">
            <w:rPr>
              <w:rFonts w:ascii="Arial" w:hAnsi="Arial" w:cs="Arial"/>
              <w:sz w:val="20"/>
              <w:szCs w:val="20"/>
            </w:rPr>
            <w:fldChar w:fldCharType="separate"/>
          </w:r>
          <w:hyperlink w:anchor="_Toc202189124" w:history="1">
            <w:r w:rsidR="00C03395" w:rsidRPr="006C20B0">
              <w:rPr>
                <w:rStyle w:val="Lienhypertexte"/>
                <w:rFonts w:ascii="Arial" w:hAnsi="Arial"/>
                <w:b/>
                <w:bCs/>
                <w:noProof/>
                <w:snapToGrid w:val="0"/>
              </w:rPr>
              <w:t>ARTICLE 1.</w:t>
            </w:r>
            <w:r w:rsidR="00C03395">
              <w:rPr>
                <w:rFonts w:cstheme="minorBidi"/>
                <w:noProof/>
              </w:rPr>
              <w:tab/>
            </w:r>
            <w:r w:rsidR="00C03395" w:rsidRPr="006C20B0">
              <w:rPr>
                <w:rStyle w:val="Lienhypertexte"/>
                <w:rFonts w:ascii="Arial" w:hAnsi="Arial" w:cs="Arial"/>
                <w:b/>
                <w:bCs/>
                <w:noProof/>
                <w:snapToGrid w:val="0"/>
              </w:rPr>
              <w:t>DISPOSITIONS GENERALES</w:t>
            </w:r>
            <w:r w:rsidR="00C03395">
              <w:rPr>
                <w:noProof/>
                <w:webHidden/>
              </w:rPr>
              <w:tab/>
            </w:r>
            <w:r w:rsidR="00C03395">
              <w:rPr>
                <w:noProof/>
                <w:webHidden/>
              </w:rPr>
              <w:fldChar w:fldCharType="begin"/>
            </w:r>
            <w:r w:rsidR="00C03395">
              <w:rPr>
                <w:noProof/>
                <w:webHidden/>
              </w:rPr>
              <w:instrText xml:space="preserve"> PAGEREF _Toc202189124 \h </w:instrText>
            </w:r>
            <w:r w:rsidR="00C03395">
              <w:rPr>
                <w:noProof/>
                <w:webHidden/>
              </w:rPr>
            </w:r>
            <w:r w:rsidR="00C03395">
              <w:rPr>
                <w:noProof/>
                <w:webHidden/>
              </w:rPr>
              <w:fldChar w:fldCharType="separate"/>
            </w:r>
            <w:r w:rsidR="00C03395">
              <w:rPr>
                <w:noProof/>
                <w:webHidden/>
              </w:rPr>
              <w:t>4</w:t>
            </w:r>
            <w:r w:rsidR="00C03395">
              <w:rPr>
                <w:noProof/>
                <w:webHidden/>
              </w:rPr>
              <w:fldChar w:fldCharType="end"/>
            </w:r>
          </w:hyperlink>
        </w:p>
        <w:p w14:paraId="50FC2225" w14:textId="5A7B050A" w:rsidR="00C03395" w:rsidRDefault="004E0BDC">
          <w:pPr>
            <w:pStyle w:val="TM2"/>
            <w:tabs>
              <w:tab w:val="left" w:pos="880"/>
              <w:tab w:val="right" w:leader="dot" w:pos="9062"/>
            </w:tabs>
            <w:rPr>
              <w:rFonts w:cstheme="minorBidi"/>
              <w:noProof/>
            </w:rPr>
          </w:pPr>
          <w:hyperlink w:anchor="_Toc202189125" w:history="1">
            <w:r w:rsidR="00C03395" w:rsidRPr="006C20B0">
              <w:rPr>
                <w:rStyle w:val="Lienhypertexte"/>
                <w:rFonts w:ascii="Arial" w:hAnsi="Arial" w:cs="Arial"/>
                <w:noProof/>
              </w:rPr>
              <w:t>1.1.</w:t>
            </w:r>
            <w:r w:rsidR="00C03395">
              <w:rPr>
                <w:rFonts w:cstheme="minorBidi"/>
                <w:noProof/>
              </w:rPr>
              <w:tab/>
            </w:r>
            <w:r w:rsidR="00C03395" w:rsidRPr="006C20B0">
              <w:rPr>
                <w:rStyle w:val="Lienhypertexte"/>
                <w:rFonts w:ascii="Arial" w:hAnsi="Arial" w:cs="Arial"/>
                <w:noProof/>
              </w:rPr>
              <w:t>Objet du marché</w:t>
            </w:r>
            <w:r w:rsidR="00C03395">
              <w:rPr>
                <w:noProof/>
                <w:webHidden/>
              </w:rPr>
              <w:tab/>
            </w:r>
            <w:r w:rsidR="00C03395">
              <w:rPr>
                <w:noProof/>
                <w:webHidden/>
              </w:rPr>
              <w:fldChar w:fldCharType="begin"/>
            </w:r>
            <w:r w:rsidR="00C03395">
              <w:rPr>
                <w:noProof/>
                <w:webHidden/>
              </w:rPr>
              <w:instrText xml:space="preserve"> PAGEREF _Toc202189125 \h </w:instrText>
            </w:r>
            <w:r w:rsidR="00C03395">
              <w:rPr>
                <w:noProof/>
                <w:webHidden/>
              </w:rPr>
            </w:r>
            <w:r w:rsidR="00C03395">
              <w:rPr>
                <w:noProof/>
                <w:webHidden/>
              </w:rPr>
              <w:fldChar w:fldCharType="separate"/>
            </w:r>
            <w:r w:rsidR="00C03395">
              <w:rPr>
                <w:noProof/>
                <w:webHidden/>
              </w:rPr>
              <w:t>4</w:t>
            </w:r>
            <w:r w:rsidR="00C03395">
              <w:rPr>
                <w:noProof/>
                <w:webHidden/>
              </w:rPr>
              <w:fldChar w:fldCharType="end"/>
            </w:r>
          </w:hyperlink>
        </w:p>
        <w:p w14:paraId="73B6C02D" w14:textId="402AA692" w:rsidR="00C03395" w:rsidRDefault="004E0BDC">
          <w:pPr>
            <w:pStyle w:val="TM2"/>
            <w:tabs>
              <w:tab w:val="left" w:pos="880"/>
              <w:tab w:val="right" w:leader="dot" w:pos="9062"/>
            </w:tabs>
            <w:rPr>
              <w:rFonts w:cstheme="minorBidi"/>
              <w:noProof/>
            </w:rPr>
          </w:pPr>
          <w:hyperlink w:anchor="_Toc202189126" w:history="1">
            <w:r w:rsidR="00C03395" w:rsidRPr="006C20B0">
              <w:rPr>
                <w:rStyle w:val="Lienhypertexte"/>
                <w:rFonts w:ascii="Arial" w:hAnsi="Arial" w:cs="Arial"/>
                <w:noProof/>
              </w:rPr>
              <w:t>1.2.</w:t>
            </w:r>
            <w:r w:rsidR="00C03395">
              <w:rPr>
                <w:rFonts w:cstheme="minorBidi"/>
                <w:noProof/>
              </w:rPr>
              <w:tab/>
            </w:r>
            <w:r w:rsidR="00C03395" w:rsidRPr="006C20B0">
              <w:rPr>
                <w:rStyle w:val="Lienhypertexte"/>
                <w:rFonts w:ascii="Arial" w:hAnsi="Arial" w:cs="Arial"/>
                <w:noProof/>
              </w:rPr>
              <w:t>Groupement de commandes</w:t>
            </w:r>
            <w:r w:rsidR="00C03395">
              <w:rPr>
                <w:noProof/>
                <w:webHidden/>
              </w:rPr>
              <w:tab/>
            </w:r>
            <w:r w:rsidR="00C03395">
              <w:rPr>
                <w:noProof/>
                <w:webHidden/>
              </w:rPr>
              <w:fldChar w:fldCharType="begin"/>
            </w:r>
            <w:r w:rsidR="00C03395">
              <w:rPr>
                <w:noProof/>
                <w:webHidden/>
              </w:rPr>
              <w:instrText xml:space="preserve"> PAGEREF _Toc202189126 \h </w:instrText>
            </w:r>
            <w:r w:rsidR="00C03395">
              <w:rPr>
                <w:noProof/>
                <w:webHidden/>
              </w:rPr>
            </w:r>
            <w:r w:rsidR="00C03395">
              <w:rPr>
                <w:noProof/>
                <w:webHidden/>
              </w:rPr>
              <w:fldChar w:fldCharType="separate"/>
            </w:r>
            <w:r w:rsidR="00C03395">
              <w:rPr>
                <w:noProof/>
                <w:webHidden/>
              </w:rPr>
              <w:t>4</w:t>
            </w:r>
            <w:r w:rsidR="00C03395">
              <w:rPr>
                <w:noProof/>
                <w:webHidden/>
              </w:rPr>
              <w:fldChar w:fldCharType="end"/>
            </w:r>
          </w:hyperlink>
        </w:p>
        <w:p w14:paraId="44F77D47" w14:textId="191D59B3" w:rsidR="00C03395" w:rsidRDefault="004E0BDC">
          <w:pPr>
            <w:pStyle w:val="TM2"/>
            <w:tabs>
              <w:tab w:val="left" w:pos="880"/>
              <w:tab w:val="right" w:leader="dot" w:pos="9062"/>
            </w:tabs>
            <w:rPr>
              <w:rFonts w:cstheme="minorBidi"/>
              <w:noProof/>
            </w:rPr>
          </w:pPr>
          <w:hyperlink w:anchor="_Toc202189127" w:history="1">
            <w:r w:rsidR="00C03395" w:rsidRPr="006C20B0">
              <w:rPr>
                <w:rStyle w:val="Lienhypertexte"/>
                <w:rFonts w:ascii="Arial" w:hAnsi="Arial" w:cs="Arial"/>
                <w:noProof/>
              </w:rPr>
              <w:t>1.3.</w:t>
            </w:r>
            <w:r w:rsidR="00C03395">
              <w:rPr>
                <w:rFonts w:cstheme="minorBidi"/>
                <w:noProof/>
              </w:rPr>
              <w:tab/>
            </w:r>
            <w:r w:rsidR="00C03395" w:rsidRPr="006C20B0">
              <w:rPr>
                <w:rStyle w:val="Lienhypertexte"/>
                <w:rFonts w:ascii="Arial" w:hAnsi="Arial" w:cs="Arial"/>
                <w:noProof/>
              </w:rPr>
              <w:t>Parties contractantes</w:t>
            </w:r>
            <w:r w:rsidR="00C03395">
              <w:rPr>
                <w:noProof/>
                <w:webHidden/>
              </w:rPr>
              <w:tab/>
            </w:r>
            <w:r w:rsidR="00C03395">
              <w:rPr>
                <w:noProof/>
                <w:webHidden/>
              </w:rPr>
              <w:fldChar w:fldCharType="begin"/>
            </w:r>
            <w:r w:rsidR="00C03395">
              <w:rPr>
                <w:noProof/>
                <w:webHidden/>
              </w:rPr>
              <w:instrText xml:space="preserve"> PAGEREF _Toc202189127 \h </w:instrText>
            </w:r>
            <w:r w:rsidR="00C03395">
              <w:rPr>
                <w:noProof/>
                <w:webHidden/>
              </w:rPr>
            </w:r>
            <w:r w:rsidR="00C03395">
              <w:rPr>
                <w:noProof/>
                <w:webHidden/>
              </w:rPr>
              <w:fldChar w:fldCharType="separate"/>
            </w:r>
            <w:r w:rsidR="00C03395">
              <w:rPr>
                <w:noProof/>
                <w:webHidden/>
              </w:rPr>
              <w:t>4</w:t>
            </w:r>
            <w:r w:rsidR="00C03395">
              <w:rPr>
                <w:noProof/>
                <w:webHidden/>
              </w:rPr>
              <w:fldChar w:fldCharType="end"/>
            </w:r>
          </w:hyperlink>
        </w:p>
        <w:p w14:paraId="658DDB3E" w14:textId="1B5FE8E3" w:rsidR="00C03395" w:rsidRDefault="004E0BDC">
          <w:pPr>
            <w:pStyle w:val="TM1"/>
            <w:tabs>
              <w:tab w:val="left" w:pos="1540"/>
              <w:tab w:val="right" w:leader="dot" w:pos="9062"/>
            </w:tabs>
            <w:rPr>
              <w:rFonts w:cstheme="minorBidi"/>
              <w:noProof/>
            </w:rPr>
          </w:pPr>
          <w:hyperlink w:anchor="_Toc202189128" w:history="1">
            <w:r w:rsidR="00C03395" w:rsidRPr="006C20B0">
              <w:rPr>
                <w:rStyle w:val="Lienhypertexte"/>
                <w:rFonts w:ascii="Arial" w:hAnsi="Arial"/>
                <w:b/>
                <w:bCs/>
                <w:noProof/>
                <w:snapToGrid w:val="0"/>
              </w:rPr>
              <w:t>ARTICLE 2.</w:t>
            </w:r>
            <w:r w:rsidR="00C03395">
              <w:rPr>
                <w:rFonts w:cstheme="minorBidi"/>
                <w:noProof/>
              </w:rPr>
              <w:tab/>
            </w:r>
            <w:r w:rsidR="00C03395" w:rsidRPr="006C20B0">
              <w:rPr>
                <w:rStyle w:val="Lienhypertexte"/>
                <w:rFonts w:ascii="Arial" w:hAnsi="Arial" w:cs="Arial"/>
                <w:b/>
                <w:bCs/>
                <w:noProof/>
                <w:snapToGrid w:val="0"/>
              </w:rPr>
              <w:t>DECOMPOSITION DU MARCHE</w:t>
            </w:r>
            <w:r w:rsidR="00C03395">
              <w:rPr>
                <w:noProof/>
                <w:webHidden/>
              </w:rPr>
              <w:tab/>
            </w:r>
            <w:r w:rsidR="00C03395">
              <w:rPr>
                <w:noProof/>
                <w:webHidden/>
              </w:rPr>
              <w:fldChar w:fldCharType="begin"/>
            </w:r>
            <w:r w:rsidR="00C03395">
              <w:rPr>
                <w:noProof/>
                <w:webHidden/>
              </w:rPr>
              <w:instrText xml:space="preserve"> PAGEREF _Toc202189128 \h </w:instrText>
            </w:r>
            <w:r w:rsidR="00C03395">
              <w:rPr>
                <w:noProof/>
                <w:webHidden/>
              </w:rPr>
            </w:r>
            <w:r w:rsidR="00C03395">
              <w:rPr>
                <w:noProof/>
                <w:webHidden/>
              </w:rPr>
              <w:fldChar w:fldCharType="separate"/>
            </w:r>
            <w:r w:rsidR="00C03395">
              <w:rPr>
                <w:noProof/>
                <w:webHidden/>
              </w:rPr>
              <w:t>5</w:t>
            </w:r>
            <w:r w:rsidR="00C03395">
              <w:rPr>
                <w:noProof/>
                <w:webHidden/>
              </w:rPr>
              <w:fldChar w:fldCharType="end"/>
            </w:r>
          </w:hyperlink>
        </w:p>
        <w:p w14:paraId="0E20BA2F" w14:textId="0190D003" w:rsidR="00C03395" w:rsidRDefault="004E0BDC">
          <w:pPr>
            <w:pStyle w:val="TM2"/>
            <w:tabs>
              <w:tab w:val="left" w:pos="880"/>
              <w:tab w:val="right" w:leader="dot" w:pos="9062"/>
            </w:tabs>
            <w:rPr>
              <w:rFonts w:cstheme="minorBidi"/>
              <w:noProof/>
            </w:rPr>
          </w:pPr>
          <w:hyperlink w:anchor="_Toc202189129" w:history="1">
            <w:r w:rsidR="00C03395" w:rsidRPr="006C20B0">
              <w:rPr>
                <w:rStyle w:val="Lienhypertexte"/>
                <w:rFonts w:ascii="Arial" w:hAnsi="Arial" w:cs="Arial"/>
                <w:noProof/>
              </w:rPr>
              <w:t>2.1.</w:t>
            </w:r>
            <w:r w:rsidR="00C03395">
              <w:rPr>
                <w:rFonts w:cstheme="minorBidi"/>
                <w:noProof/>
              </w:rPr>
              <w:tab/>
            </w:r>
            <w:r w:rsidR="00C03395" w:rsidRPr="006C20B0">
              <w:rPr>
                <w:rStyle w:val="Lienhypertexte"/>
                <w:rFonts w:ascii="Arial" w:hAnsi="Arial" w:cs="Arial"/>
                <w:noProof/>
              </w:rPr>
              <w:t>Allotissement</w:t>
            </w:r>
            <w:r w:rsidR="00C03395">
              <w:rPr>
                <w:noProof/>
                <w:webHidden/>
              </w:rPr>
              <w:tab/>
            </w:r>
            <w:r w:rsidR="00C03395">
              <w:rPr>
                <w:noProof/>
                <w:webHidden/>
              </w:rPr>
              <w:fldChar w:fldCharType="begin"/>
            </w:r>
            <w:r w:rsidR="00C03395">
              <w:rPr>
                <w:noProof/>
                <w:webHidden/>
              </w:rPr>
              <w:instrText xml:space="preserve"> PAGEREF _Toc202189129 \h </w:instrText>
            </w:r>
            <w:r w:rsidR="00C03395">
              <w:rPr>
                <w:noProof/>
                <w:webHidden/>
              </w:rPr>
            </w:r>
            <w:r w:rsidR="00C03395">
              <w:rPr>
                <w:noProof/>
                <w:webHidden/>
              </w:rPr>
              <w:fldChar w:fldCharType="separate"/>
            </w:r>
            <w:r w:rsidR="00C03395">
              <w:rPr>
                <w:noProof/>
                <w:webHidden/>
              </w:rPr>
              <w:t>5</w:t>
            </w:r>
            <w:r w:rsidR="00C03395">
              <w:rPr>
                <w:noProof/>
                <w:webHidden/>
              </w:rPr>
              <w:fldChar w:fldCharType="end"/>
            </w:r>
          </w:hyperlink>
        </w:p>
        <w:p w14:paraId="18935CB1" w14:textId="4589A8B3" w:rsidR="00C03395" w:rsidRDefault="004E0BDC">
          <w:pPr>
            <w:pStyle w:val="TM2"/>
            <w:tabs>
              <w:tab w:val="left" w:pos="880"/>
              <w:tab w:val="right" w:leader="dot" w:pos="9062"/>
            </w:tabs>
            <w:rPr>
              <w:rFonts w:cstheme="minorBidi"/>
              <w:noProof/>
            </w:rPr>
          </w:pPr>
          <w:hyperlink w:anchor="_Toc202189130" w:history="1">
            <w:r w:rsidR="00C03395" w:rsidRPr="006C20B0">
              <w:rPr>
                <w:rStyle w:val="Lienhypertexte"/>
                <w:rFonts w:ascii="Arial" w:hAnsi="Arial" w:cs="Arial"/>
                <w:noProof/>
              </w:rPr>
              <w:t>2.2.</w:t>
            </w:r>
            <w:r w:rsidR="00C03395">
              <w:rPr>
                <w:rFonts w:cstheme="minorBidi"/>
                <w:noProof/>
              </w:rPr>
              <w:tab/>
            </w:r>
            <w:r w:rsidR="00C03395" w:rsidRPr="006C20B0">
              <w:rPr>
                <w:rStyle w:val="Lienhypertexte"/>
                <w:rFonts w:ascii="Arial" w:hAnsi="Arial" w:cs="Arial"/>
                <w:noProof/>
              </w:rPr>
              <w:t>Forme du marché</w:t>
            </w:r>
            <w:r w:rsidR="00C03395">
              <w:rPr>
                <w:noProof/>
                <w:webHidden/>
              </w:rPr>
              <w:tab/>
            </w:r>
            <w:r w:rsidR="00C03395">
              <w:rPr>
                <w:noProof/>
                <w:webHidden/>
              </w:rPr>
              <w:fldChar w:fldCharType="begin"/>
            </w:r>
            <w:r w:rsidR="00C03395">
              <w:rPr>
                <w:noProof/>
                <w:webHidden/>
              </w:rPr>
              <w:instrText xml:space="preserve"> PAGEREF _Toc202189130 \h </w:instrText>
            </w:r>
            <w:r w:rsidR="00C03395">
              <w:rPr>
                <w:noProof/>
                <w:webHidden/>
              </w:rPr>
            </w:r>
            <w:r w:rsidR="00C03395">
              <w:rPr>
                <w:noProof/>
                <w:webHidden/>
              </w:rPr>
              <w:fldChar w:fldCharType="separate"/>
            </w:r>
            <w:r w:rsidR="00C03395">
              <w:rPr>
                <w:noProof/>
                <w:webHidden/>
              </w:rPr>
              <w:t>5</w:t>
            </w:r>
            <w:r w:rsidR="00C03395">
              <w:rPr>
                <w:noProof/>
                <w:webHidden/>
              </w:rPr>
              <w:fldChar w:fldCharType="end"/>
            </w:r>
          </w:hyperlink>
        </w:p>
        <w:p w14:paraId="6857ADF1" w14:textId="7D3F6B15" w:rsidR="00C03395" w:rsidRDefault="004E0BDC">
          <w:pPr>
            <w:pStyle w:val="TM1"/>
            <w:tabs>
              <w:tab w:val="left" w:pos="1540"/>
              <w:tab w:val="right" w:leader="dot" w:pos="9062"/>
            </w:tabs>
            <w:rPr>
              <w:rFonts w:cstheme="minorBidi"/>
              <w:noProof/>
            </w:rPr>
          </w:pPr>
          <w:hyperlink w:anchor="_Toc202189131" w:history="1">
            <w:r w:rsidR="00C03395" w:rsidRPr="006C20B0">
              <w:rPr>
                <w:rStyle w:val="Lienhypertexte"/>
                <w:rFonts w:ascii="Arial" w:hAnsi="Arial"/>
                <w:b/>
                <w:bCs/>
                <w:noProof/>
                <w:snapToGrid w:val="0"/>
              </w:rPr>
              <w:t>ARTICLE 3.</w:t>
            </w:r>
            <w:r w:rsidR="00C03395">
              <w:rPr>
                <w:rFonts w:cstheme="minorBidi"/>
                <w:noProof/>
              </w:rPr>
              <w:tab/>
            </w:r>
            <w:r w:rsidR="00C03395" w:rsidRPr="006C20B0">
              <w:rPr>
                <w:rStyle w:val="Lienhypertexte"/>
                <w:rFonts w:ascii="Arial" w:hAnsi="Arial" w:cs="Arial"/>
                <w:b/>
                <w:bCs/>
                <w:noProof/>
                <w:snapToGrid w:val="0"/>
              </w:rPr>
              <w:t>DUREE DU MARCHE</w:t>
            </w:r>
            <w:r w:rsidR="00C03395">
              <w:rPr>
                <w:noProof/>
                <w:webHidden/>
              </w:rPr>
              <w:tab/>
            </w:r>
            <w:r w:rsidR="00C03395">
              <w:rPr>
                <w:noProof/>
                <w:webHidden/>
              </w:rPr>
              <w:fldChar w:fldCharType="begin"/>
            </w:r>
            <w:r w:rsidR="00C03395">
              <w:rPr>
                <w:noProof/>
                <w:webHidden/>
              </w:rPr>
              <w:instrText xml:space="preserve"> PAGEREF _Toc202189131 \h </w:instrText>
            </w:r>
            <w:r w:rsidR="00C03395">
              <w:rPr>
                <w:noProof/>
                <w:webHidden/>
              </w:rPr>
            </w:r>
            <w:r w:rsidR="00C03395">
              <w:rPr>
                <w:noProof/>
                <w:webHidden/>
              </w:rPr>
              <w:fldChar w:fldCharType="separate"/>
            </w:r>
            <w:r w:rsidR="00C03395">
              <w:rPr>
                <w:noProof/>
                <w:webHidden/>
              </w:rPr>
              <w:t>5</w:t>
            </w:r>
            <w:r w:rsidR="00C03395">
              <w:rPr>
                <w:noProof/>
                <w:webHidden/>
              </w:rPr>
              <w:fldChar w:fldCharType="end"/>
            </w:r>
          </w:hyperlink>
        </w:p>
        <w:p w14:paraId="06B8E6DF" w14:textId="454135FF" w:rsidR="00C03395" w:rsidRDefault="004E0BDC">
          <w:pPr>
            <w:pStyle w:val="TM1"/>
            <w:tabs>
              <w:tab w:val="left" w:pos="1540"/>
              <w:tab w:val="right" w:leader="dot" w:pos="9062"/>
            </w:tabs>
            <w:rPr>
              <w:rFonts w:cstheme="minorBidi"/>
              <w:noProof/>
            </w:rPr>
          </w:pPr>
          <w:hyperlink w:anchor="_Toc202189132" w:history="1">
            <w:r w:rsidR="00C03395" w:rsidRPr="006C20B0">
              <w:rPr>
                <w:rStyle w:val="Lienhypertexte"/>
                <w:rFonts w:ascii="Arial" w:hAnsi="Arial"/>
                <w:b/>
                <w:bCs/>
                <w:noProof/>
                <w:snapToGrid w:val="0"/>
              </w:rPr>
              <w:t>ARTICLE 4.</w:t>
            </w:r>
            <w:r w:rsidR="00C03395">
              <w:rPr>
                <w:rFonts w:cstheme="minorBidi"/>
                <w:noProof/>
              </w:rPr>
              <w:tab/>
            </w:r>
            <w:r w:rsidR="00C03395" w:rsidRPr="006C20B0">
              <w:rPr>
                <w:rStyle w:val="Lienhypertexte"/>
                <w:rFonts w:ascii="Arial" w:hAnsi="Arial" w:cs="Arial"/>
                <w:b/>
                <w:bCs/>
                <w:noProof/>
                <w:snapToGrid w:val="0"/>
              </w:rPr>
              <w:t>PIECES CONTRACTUELLES</w:t>
            </w:r>
            <w:r w:rsidR="00C03395">
              <w:rPr>
                <w:noProof/>
                <w:webHidden/>
              </w:rPr>
              <w:tab/>
            </w:r>
            <w:r w:rsidR="00C03395">
              <w:rPr>
                <w:noProof/>
                <w:webHidden/>
              </w:rPr>
              <w:fldChar w:fldCharType="begin"/>
            </w:r>
            <w:r w:rsidR="00C03395">
              <w:rPr>
                <w:noProof/>
                <w:webHidden/>
              </w:rPr>
              <w:instrText xml:space="preserve"> PAGEREF _Toc202189132 \h </w:instrText>
            </w:r>
            <w:r w:rsidR="00C03395">
              <w:rPr>
                <w:noProof/>
                <w:webHidden/>
              </w:rPr>
            </w:r>
            <w:r w:rsidR="00C03395">
              <w:rPr>
                <w:noProof/>
                <w:webHidden/>
              </w:rPr>
              <w:fldChar w:fldCharType="separate"/>
            </w:r>
            <w:r w:rsidR="00C03395">
              <w:rPr>
                <w:noProof/>
                <w:webHidden/>
              </w:rPr>
              <w:t>6</w:t>
            </w:r>
            <w:r w:rsidR="00C03395">
              <w:rPr>
                <w:noProof/>
                <w:webHidden/>
              </w:rPr>
              <w:fldChar w:fldCharType="end"/>
            </w:r>
          </w:hyperlink>
        </w:p>
        <w:p w14:paraId="7E7DB733" w14:textId="103CDCFF" w:rsidR="00C03395" w:rsidRDefault="004E0BDC">
          <w:pPr>
            <w:pStyle w:val="TM1"/>
            <w:tabs>
              <w:tab w:val="left" w:pos="1540"/>
              <w:tab w:val="right" w:leader="dot" w:pos="9062"/>
            </w:tabs>
            <w:rPr>
              <w:rFonts w:cstheme="minorBidi"/>
              <w:noProof/>
            </w:rPr>
          </w:pPr>
          <w:hyperlink w:anchor="_Toc202189133" w:history="1">
            <w:r w:rsidR="00C03395" w:rsidRPr="006C20B0">
              <w:rPr>
                <w:rStyle w:val="Lienhypertexte"/>
                <w:rFonts w:ascii="Arial" w:hAnsi="Arial"/>
                <w:b/>
                <w:bCs/>
                <w:noProof/>
                <w:snapToGrid w:val="0"/>
              </w:rPr>
              <w:t>ARTICLE 5.</w:t>
            </w:r>
            <w:r w:rsidR="00C03395">
              <w:rPr>
                <w:rFonts w:cstheme="minorBidi"/>
                <w:noProof/>
              </w:rPr>
              <w:tab/>
            </w:r>
            <w:r w:rsidR="00C03395" w:rsidRPr="006C20B0">
              <w:rPr>
                <w:rStyle w:val="Lienhypertexte"/>
                <w:rFonts w:ascii="Arial" w:hAnsi="Arial" w:cs="Arial"/>
                <w:b/>
                <w:bCs/>
                <w:noProof/>
                <w:snapToGrid w:val="0"/>
              </w:rPr>
              <w:t>REPRISE DU PERSONNEL</w:t>
            </w:r>
            <w:r w:rsidR="00C03395">
              <w:rPr>
                <w:noProof/>
                <w:webHidden/>
              </w:rPr>
              <w:tab/>
            </w:r>
            <w:r w:rsidR="00C03395">
              <w:rPr>
                <w:noProof/>
                <w:webHidden/>
              </w:rPr>
              <w:fldChar w:fldCharType="begin"/>
            </w:r>
            <w:r w:rsidR="00C03395">
              <w:rPr>
                <w:noProof/>
                <w:webHidden/>
              </w:rPr>
              <w:instrText xml:space="preserve"> PAGEREF _Toc202189133 \h </w:instrText>
            </w:r>
            <w:r w:rsidR="00C03395">
              <w:rPr>
                <w:noProof/>
                <w:webHidden/>
              </w:rPr>
            </w:r>
            <w:r w:rsidR="00C03395">
              <w:rPr>
                <w:noProof/>
                <w:webHidden/>
              </w:rPr>
              <w:fldChar w:fldCharType="separate"/>
            </w:r>
            <w:r w:rsidR="00C03395">
              <w:rPr>
                <w:noProof/>
                <w:webHidden/>
              </w:rPr>
              <w:t>6</w:t>
            </w:r>
            <w:r w:rsidR="00C03395">
              <w:rPr>
                <w:noProof/>
                <w:webHidden/>
              </w:rPr>
              <w:fldChar w:fldCharType="end"/>
            </w:r>
          </w:hyperlink>
        </w:p>
        <w:p w14:paraId="37EA1697" w14:textId="4D802605" w:rsidR="00C03395" w:rsidRDefault="004E0BDC">
          <w:pPr>
            <w:pStyle w:val="TM1"/>
            <w:tabs>
              <w:tab w:val="left" w:pos="1540"/>
              <w:tab w:val="right" w:leader="dot" w:pos="9062"/>
            </w:tabs>
            <w:rPr>
              <w:rFonts w:cstheme="minorBidi"/>
              <w:noProof/>
            </w:rPr>
          </w:pPr>
          <w:hyperlink w:anchor="_Toc202189134" w:history="1">
            <w:r w:rsidR="00C03395" w:rsidRPr="006C20B0">
              <w:rPr>
                <w:rStyle w:val="Lienhypertexte"/>
                <w:rFonts w:ascii="Arial" w:hAnsi="Arial"/>
                <w:b/>
                <w:bCs/>
                <w:noProof/>
                <w:snapToGrid w:val="0"/>
              </w:rPr>
              <w:t>ARTICLE 6.</w:t>
            </w:r>
            <w:r w:rsidR="00C03395">
              <w:rPr>
                <w:rFonts w:cstheme="minorBidi"/>
                <w:noProof/>
              </w:rPr>
              <w:tab/>
            </w:r>
            <w:r w:rsidR="00C03395" w:rsidRPr="006C20B0">
              <w:rPr>
                <w:rStyle w:val="Lienhypertexte"/>
                <w:rFonts w:ascii="Arial" w:hAnsi="Arial" w:cs="Arial"/>
                <w:b/>
                <w:bCs/>
                <w:noProof/>
                <w:snapToGrid w:val="0"/>
              </w:rPr>
              <w:t>TRAVAILLEURS ETRANGERS</w:t>
            </w:r>
            <w:r w:rsidR="00C03395">
              <w:rPr>
                <w:noProof/>
                <w:webHidden/>
              </w:rPr>
              <w:tab/>
            </w:r>
            <w:r w:rsidR="00C03395">
              <w:rPr>
                <w:noProof/>
                <w:webHidden/>
              </w:rPr>
              <w:fldChar w:fldCharType="begin"/>
            </w:r>
            <w:r w:rsidR="00C03395">
              <w:rPr>
                <w:noProof/>
                <w:webHidden/>
              </w:rPr>
              <w:instrText xml:space="preserve"> PAGEREF _Toc202189134 \h </w:instrText>
            </w:r>
            <w:r w:rsidR="00C03395">
              <w:rPr>
                <w:noProof/>
                <w:webHidden/>
              </w:rPr>
            </w:r>
            <w:r w:rsidR="00C03395">
              <w:rPr>
                <w:noProof/>
                <w:webHidden/>
              </w:rPr>
              <w:fldChar w:fldCharType="separate"/>
            </w:r>
            <w:r w:rsidR="00C03395">
              <w:rPr>
                <w:noProof/>
                <w:webHidden/>
              </w:rPr>
              <w:t>7</w:t>
            </w:r>
            <w:r w:rsidR="00C03395">
              <w:rPr>
                <w:noProof/>
                <w:webHidden/>
              </w:rPr>
              <w:fldChar w:fldCharType="end"/>
            </w:r>
          </w:hyperlink>
        </w:p>
        <w:p w14:paraId="2A716A76" w14:textId="254BB777" w:rsidR="00C03395" w:rsidRDefault="004E0BDC">
          <w:pPr>
            <w:pStyle w:val="TM1"/>
            <w:tabs>
              <w:tab w:val="left" w:pos="1540"/>
              <w:tab w:val="right" w:leader="dot" w:pos="9062"/>
            </w:tabs>
            <w:rPr>
              <w:rFonts w:cstheme="minorBidi"/>
              <w:noProof/>
            </w:rPr>
          </w:pPr>
          <w:hyperlink w:anchor="_Toc202189135" w:history="1">
            <w:r w:rsidR="00C03395" w:rsidRPr="006C20B0">
              <w:rPr>
                <w:rStyle w:val="Lienhypertexte"/>
                <w:rFonts w:ascii="Arial" w:hAnsi="Arial"/>
                <w:b/>
                <w:bCs/>
                <w:noProof/>
                <w:snapToGrid w:val="0"/>
              </w:rPr>
              <w:t>ARTICLE 7.</w:t>
            </w:r>
            <w:r w:rsidR="00C03395">
              <w:rPr>
                <w:rFonts w:cstheme="minorBidi"/>
                <w:noProof/>
              </w:rPr>
              <w:tab/>
            </w:r>
            <w:r w:rsidR="00C03395" w:rsidRPr="006C20B0">
              <w:rPr>
                <w:rStyle w:val="Lienhypertexte"/>
                <w:rFonts w:ascii="Arial" w:hAnsi="Arial" w:cs="Arial"/>
                <w:b/>
                <w:bCs/>
                <w:noProof/>
                <w:snapToGrid w:val="0"/>
              </w:rPr>
              <w:t>TRAVAILLEURS D’APTITUDES PHYSIQUES RESTREINTES</w:t>
            </w:r>
            <w:r w:rsidR="00C03395">
              <w:rPr>
                <w:noProof/>
                <w:webHidden/>
              </w:rPr>
              <w:tab/>
            </w:r>
            <w:r w:rsidR="00C03395">
              <w:rPr>
                <w:noProof/>
                <w:webHidden/>
              </w:rPr>
              <w:fldChar w:fldCharType="begin"/>
            </w:r>
            <w:r w:rsidR="00C03395">
              <w:rPr>
                <w:noProof/>
                <w:webHidden/>
              </w:rPr>
              <w:instrText xml:space="preserve"> PAGEREF _Toc202189135 \h </w:instrText>
            </w:r>
            <w:r w:rsidR="00C03395">
              <w:rPr>
                <w:noProof/>
                <w:webHidden/>
              </w:rPr>
            </w:r>
            <w:r w:rsidR="00C03395">
              <w:rPr>
                <w:noProof/>
                <w:webHidden/>
              </w:rPr>
              <w:fldChar w:fldCharType="separate"/>
            </w:r>
            <w:r w:rsidR="00C03395">
              <w:rPr>
                <w:noProof/>
                <w:webHidden/>
              </w:rPr>
              <w:t>7</w:t>
            </w:r>
            <w:r w:rsidR="00C03395">
              <w:rPr>
                <w:noProof/>
                <w:webHidden/>
              </w:rPr>
              <w:fldChar w:fldCharType="end"/>
            </w:r>
          </w:hyperlink>
        </w:p>
        <w:p w14:paraId="5C0DEEE8" w14:textId="3E5B8B2B" w:rsidR="00C03395" w:rsidRDefault="004E0BDC">
          <w:pPr>
            <w:pStyle w:val="TM1"/>
            <w:tabs>
              <w:tab w:val="left" w:pos="1540"/>
              <w:tab w:val="right" w:leader="dot" w:pos="9062"/>
            </w:tabs>
            <w:rPr>
              <w:rFonts w:cstheme="minorBidi"/>
              <w:noProof/>
            </w:rPr>
          </w:pPr>
          <w:hyperlink w:anchor="_Toc202189136" w:history="1">
            <w:r w:rsidR="00C03395" w:rsidRPr="006C20B0">
              <w:rPr>
                <w:rStyle w:val="Lienhypertexte"/>
                <w:rFonts w:ascii="Arial" w:hAnsi="Arial"/>
                <w:b/>
                <w:bCs/>
                <w:noProof/>
                <w:snapToGrid w:val="0"/>
              </w:rPr>
              <w:t>ARTICLE 8.</w:t>
            </w:r>
            <w:r w:rsidR="00C03395">
              <w:rPr>
                <w:rFonts w:cstheme="minorBidi"/>
                <w:noProof/>
              </w:rPr>
              <w:tab/>
            </w:r>
            <w:r w:rsidR="00C03395" w:rsidRPr="006C20B0">
              <w:rPr>
                <w:rStyle w:val="Lienhypertexte"/>
                <w:rFonts w:ascii="Arial" w:hAnsi="Arial" w:cs="Arial"/>
                <w:b/>
                <w:bCs/>
                <w:noProof/>
                <w:snapToGrid w:val="0"/>
              </w:rPr>
              <w:t>VISITES MEDICALES</w:t>
            </w:r>
            <w:r w:rsidR="00C03395">
              <w:rPr>
                <w:noProof/>
                <w:webHidden/>
              </w:rPr>
              <w:tab/>
            </w:r>
            <w:r w:rsidR="00C03395">
              <w:rPr>
                <w:noProof/>
                <w:webHidden/>
              </w:rPr>
              <w:fldChar w:fldCharType="begin"/>
            </w:r>
            <w:r w:rsidR="00C03395">
              <w:rPr>
                <w:noProof/>
                <w:webHidden/>
              </w:rPr>
              <w:instrText xml:space="preserve"> PAGEREF _Toc202189136 \h </w:instrText>
            </w:r>
            <w:r w:rsidR="00C03395">
              <w:rPr>
                <w:noProof/>
                <w:webHidden/>
              </w:rPr>
            </w:r>
            <w:r w:rsidR="00C03395">
              <w:rPr>
                <w:noProof/>
                <w:webHidden/>
              </w:rPr>
              <w:fldChar w:fldCharType="separate"/>
            </w:r>
            <w:r w:rsidR="00C03395">
              <w:rPr>
                <w:noProof/>
                <w:webHidden/>
              </w:rPr>
              <w:t>7</w:t>
            </w:r>
            <w:r w:rsidR="00C03395">
              <w:rPr>
                <w:noProof/>
                <w:webHidden/>
              </w:rPr>
              <w:fldChar w:fldCharType="end"/>
            </w:r>
          </w:hyperlink>
        </w:p>
        <w:p w14:paraId="1D932368" w14:textId="1A103AAE" w:rsidR="00C03395" w:rsidRDefault="004E0BDC">
          <w:pPr>
            <w:pStyle w:val="TM1"/>
            <w:tabs>
              <w:tab w:val="left" w:pos="1540"/>
              <w:tab w:val="right" w:leader="dot" w:pos="9062"/>
            </w:tabs>
            <w:rPr>
              <w:rFonts w:cstheme="minorBidi"/>
              <w:noProof/>
            </w:rPr>
          </w:pPr>
          <w:hyperlink w:anchor="_Toc202189137" w:history="1">
            <w:r w:rsidR="00C03395" w:rsidRPr="006C20B0">
              <w:rPr>
                <w:rStyle w:val="Lienhypertexte"/>
                <w:rFonts w:ascii="Arial" w:hAnsi="Arial"/>
                <w:b/>
                <w:bCs/>
                <w:noProof/>
                <w:snapToGrid w:val="0"/>
              </w:rPr>
              <w:t>ARTICLE 9.</w:t>
            </w:r>
            <w:r w:rsidR="00C03395">
              <w:rPr>
                <w:rFonts w:cstheme="minorBidi"/>
                <w:noProof/>
              </w:rPr>
              <w:tab/>
            </w:r>
            <w:r w:rsidR="00C03395" w:rsidRPr="006C20B0">
              <w:rPr>
                <w:rStyle w:val="Lienhypertexte"/>
                <w:rFonts w:ascii="Arial" w:hAnsi="Arial" w:cs="Arial"/>
                <w:b/>
                <w:bCs/>
                <w:noProof/>
                <w:snapToGrid w:val="0"/>
              </w:rPr>
              <w:t>EMPLOYES DU TITULAIRE</w:t>
            </w:r>
            <w:r w:rsidR="00C03395">
              <w:rPr>
                <w:noProof/>
                <w:webHidden/>
              </w:rPr>
              <w:tab/>
            </w:r>
            <w:r w:rsidR="00C03395">
              <w:rPr>
                <w:noProof/>
                <w:webHidden/>
              </w:rPr>
              <w:fldChar w:fldCharType="begin"/>
            </w:r>
            <w:r w:rsidR="00C03395">
              <w:rPr>
                <w:noProof/>
                <w:webHidden/>
              </w:rPr>
              <w:instrText xml:space="preserve"> PAGEREF _Toc202189137 \h </w:instrText>
            </w:r>
            <w:r w:rsidR="00C03395">
              <w:rPr>
                <w:noProof/>
                <w:webHidden/>
              </w:rPr>
            </w:r>
            <w:r w:rsidR="00C03395">
              <w:rPr>
                <w:noProof/>
                <w:webHidden/>
              </w:rPr>
              <w:fldChar w:fldCharType="separate"/>
            </w:r>
            <w:r w:rsidR="00C03395">
              <w:rPr>
                <w:noProof/>
                <w:webHidden/>
              </w:rPr>
              <w:t>7</w:t>
            </w:r>
            <w:r w:rsidR="00C03395">
              <w:rPr>
                <w:noProof/>
                <w:webHidden/>
              </w:rPr>
              <w:fldChar w:fldCharType="end"/>
            </w:r>
          </w:hyperlink>
        </w:p>
        <w:p w14:paraId="30C2208D" w14:textId="08310BE3" w:rsidR="00C03395" w:rsidRDefault="004E0BDC">
          <w:pPr>
            <w:pStyle w:val="TM1"/>
            <w:tabs>
              <w:tab w:val="left" w:pos="1760"/>
              <w:tab w:val="right" w:leader="dot" w:pos="9062"/>
            </w:tabs>
            <w:rPr>
              <w:rFonts w:cstheme="minorBidi"/>
              <w:noProof/>
            </w:rPr>
          </w:pPr>
          <w:hyperlink w:anchor="_Toc202189138" w:history="1">
            <w:r w:rsidR="00C03395" w:rsidRPr="006C20B0">
              <w:rPr>
                <w:rStyle w:val="Lienhypertexte"/>
                <w:rFonts w:ascii="Arial" w:hAnsi="Arial"/>
                <w:b/>
                <w:bCs/>
                <w:noProof/>
                <w:snapToGrid w:val="0"/>
              </w:rPr>
              <w:t>ARTICLE 10.</w:t>
            </w:r>
            <w:r w:rsidR="00C03395">
              <w:rPr>
                <w:rFonts w:cstheme="minorBidi"/>
                <w:noProof/>
              </w:rPr>
              <w:tab/>
            </w:r>
            <w:r w:rsidR="00C03395" w:rsidRPr="006C20B0">
              <w:rPr>
                <w:rStyle w:val="Lienhypertexte"/>
                <w:rFonts w:ascii="Arial" w:hAnsi="Arial" w:cs="Arial"/>
                <w:b/>
                <w:bCs/>
                <w:noProof/>
                <w:snapToGrid w:val="0"/>
              </w:rPr>
              <w:t>PRIX ET REGLEMENT</w:t>
            </w:r>
            <w:r w:rsidR="00C03395">
              <w:rPr>
                <w:noProof/>
                <w:webHidden/>
              </w:rPr>
              <w:tab/>
            </w:r>
            <w:r w:rsidR="00C03395">
              <w:rPr>
                <w:noProof/>
                <w:webHidden/>
              </w:rPr>
              <w:fldChar w:fldCharType="begin"/>
            </w:r>
            <w:r w:rsidR="00C03395">
              <w:rPr>
                <w:noProof/>
                <w:webHidden/>
              </w:rPr>
              <w:instrText xml:space="preserve"> PAGEREF _Toc202189138 \h </w:instrText>
            </w:r>
            <w:r w:rsidR="00C03395">
              <w:rPr>
                <w:noProof/>
                <w:webHidden/>
              </w:rPr>
            </w:r>
            <w:r w:rsidR="00C03395">
              <w:rPr>
                <w:noProof/>
                <w:webHidden/>
              </w:rPr>
              <w:fldChar w:fldCharType="separate"/>
            </w:r>
            <w:r w:rsidR="00C03395">
              <w:rPr>
                <w:noProof/>
                <w:webHidden/>
              </w:rPr>
              <w:t>7</w:t>
            </w:r>
            <w:r w:rsidR="00C03395">
              <w:rPr>
                <w:noProof/>
                <w:webHidden/>
              </w:rPr>
              <w:fldChar w:fldCharType="end"/>
            </w:r>
          </w:hyperlink>
        </w:p>
        <w:p w14:paraId="22679DE9" w14:textId="08320B22" w:rsidR="00C03395" w:rsidRDefault="004E0BDC">
          <w:pPr>
            <w:pStyle w:val="TM2"/>
            <w:tabs>
              <w:tab w:val="left" w:pos="1100"/>
              <w:tab w:val="right" w:leader="dot" w:pos="9062"/>
            </w:tabs>
            <w:rPr>
              <w:rFonts w:cstheme="minorBidi"/>
              <w:noProof/>
            </w:rPr>
          </w:pPr>
          <w:hyperlink w:anchor="_Toc202189139" w:history="1">
            <w:r w:rsidR="00C03395" w:rsidRPr="006C20B0">
              <w:rPr>
                <w:rStyle w:val="Lienhypertexte"/>
                <w:rFonts w:ascii="Arial" w:hAnsi="Arial" w:cs="Arial"/>
                <w:noProof/>
              </w:rPr>
              <w:t>10.1.</w:t>
            </w:r>
            <w:r w:rsidR="00C03395">
              <w:rPr>
                <w:rFonts w:cstheme="minorBidi"/>
                <w:noProof/>
              </w:rPr>
              <w:tab/>
            </w:r>
            <w:r w:rsidR="00C03395" w:rsidRPr="006C20B0">
              <w:rPr>
                <w:rStyle w:val="Lienhypertexte"/>
                <w:rFonts w:ascii="Arial" w:hAnsi="Arial" w:cs="Arial"/>
                <w:noProof/>
              </w:rPr>
              <w:t>Contenu du prix</w:t>
            </w:r>
            <w:r w:rsidR="00C03395">
              <w:rPr>
                <w:noProof/>
                <w:webHidden/>
              </w:rPr>
              <w:tab/>
            </w:r>
            <w:r w:rsidR="00C03395">
              <w:rPr>
                <w:noProof/>
                <w:webHidden/>
              </w:rPr>
              <w:fldChar w:fldCharType="begin"/>
            </w:r>
            <w:r w:rsidR="00C03395">
              <w:rPr>
                <w:noProof/>
                <w:webHidden/>
              </w:rPr>
              <w:instrText xml:space="preserve"> PAGEREF _Toc202189139 \h </w:instrText>
            </w:r>
            <w:r w:rsidR="00C03395">
              <w:rPr>
                <w:noProof/>
                <w:webHidden/>
              </w:rPr>
            </w:r>
            <w:r w:rsidR="00C03395">
              <w:rPr>
                <w:noProof/>
                <w:webHidden/>
              </w:rPr>
              <w:fldChar w:fldCharType="separate"/>
            </w:r>
            <w:r w:rsidR="00C03395">
              <w:rPr>
                <w:noProof/>
                <w:webHidden/>
              </w:rPr>
              <w:t>7</w:t>
            </w:r>
            <w:r w:rsidR="00C03395">
              <w:rPr>
                <w:noProof/>
                <w:webHidden/>
              </w:rPr>
              <w:fldChar w:fldCharType="end"/>
            </w:r>
          </w:hyperlink>
        </w:p>
        <w:p w14:paraId="7C21C191" w14:textId="64D55493" w:rsidR="00C03395" w:rsidRDefault="004E0BDC">
          <w:pPr>
            <w:pStyle w:val="TM2"/>
            <w:tabs>
              <w:tab w:val="left" w:pos="1100"/>
              <w:tab w:val="right" w:leader="dot" w:pos="9062"/>
            </w:tabs>
            <w:rPr>
              <w:rFonts w:cstheme="minorBidi"/>
              <w:noProof/>
            </w:rPr>
          </w:pPr>
          <w:hyperlink w:anchor="_Toc202189140" w:history="1">
            <w:r w:rsidR="00C03395" w:rsidRPr="006C20B0">
              <w:rPr>
                <w:rStyle w:val="Lienhypertexte"/>
                <w:rFonts w:ascii="Arial" w:hAnsi="Arial" w:cs="Arial"/>
                <w:noProof/>
              </w:rPr>
              <w:t>10.2.</w:t>
            </w:r>
            <w:r w:rsidR="00C03395">
              <w:rPr>
                <w:rFonts w:cstheme="minorBidi"/>
                <w:noProof/>
              </w:rPr>
              <w:tab/>
            </w:r>
            <w:r w:rsidR="00C03395" w:rsidRPr="006C20B0">
              <w:rPr>
                <w:rStyle w:val="Lienhypertexte"/>
                <w:rFonts w:ascii="Arial" w:hAnsi="Arial" w:cs="Arial"/>
                <w:noProof/>
              </w:rPr>
              <w:t>Mois d’établissement des prix et actualisation</w:t>
            </w:r>
            <w:r w:rsidR="00C03395">
              <w:rPr>
                <w:noProof/>
                <w:webHidden/>
              </w:rPr>
              <w:tab/>
            </w:r>
            <w:r w:rsidR="00C03395">
              <w:rPr>
                <w:noProof/>
                <w:webHidden/>
              </w:rPr>
              <w:fldChar w:fldCharType="begin"/>
            </w:r>
            <w:r w:rsidR="00C03395">
              <w:rPr>
                <w:noProof/>
                <w:webHidden/>
              </w:rPr>
              <w:instrText xml:space="preserve"> PAGEREF _Toc202189140 \h </w:instrText>
            </w:r>
            <w:r w:rsidR="00C03395">
              <w:rPr>
                <w:noProof/>
                <w:webHidden/>
              </w:rPr>
            </w:r>
            <w:r w:rsidR="00C03395">
              <w:rPr>
                <w:noProof/>
                <w:webHidden/>
              </w:rPr>
              <w:fldChar w:fldCharType="separate"/>
            </w:r>
            <w:r w:rsidR="00C03395">
              <w:rPr>
                <w:noProof/>
                <w:webHidden/>
              </w:rPr>
              <w:t>8</w:t>
            </w:r>
            <w:r w:rsidR="00C03395">
              <w:rPr>
                <w:noProof/>
                <w:webHidden/>
              </w:rPr>
              <w:fldChar w:fldCharType="end"/>
            </w:r>
          </w:hyperlink>
        </w:p>
        <w:p w14:paraId="360BD448" w14:textId="68BE0183" w:rsidR="00C03395" w:rsidRDefault="004E0BDC">
          <w:pPr>
            <w:pStyle w:val="TM2"/>
            <w:tabs>
              <w:tab w:val="left" w:pos="1100"/>
              <w:tab w:val="right" w:leader="dot" w:pos="9062"/>
            </w:tabs>
            <w:rPr>
              <w:rFonts w:cstheme="minorBidi"/>
              <w:noProof/>
            </w:rPr>
          </w:pPr>
          <w:hyperlink w:anchor="_Toc202189141" w:history="1">
            <w:r w:rsidR="00C03395" w:rsidRPr="006C20B0">
              <w:rPr>
                <w:rStyle w:val="Lienhypertexte"/>
                <w:rFonts w:ascii="Arial" w:hAnsi="Arial" w:cs="Arial"/>
                <w:noProof/>
              </w:rPr>
              <w:t>10.3.</w:t>
            </w:r>
            <w:r w:rsidR="00C03395">
              <w:rPr>
                <w:rFonts w:cstheme="minorBidi"/>
                <w:noProof/>
              </w:rPr>
              <w:tab/>
            </w:r>
            <w:r w:rsidR="00C03395" w:rsidRPr="006C20B0">
              <w:rPr>
                <w:rStyle w:val="Lienhypertexte"/>
                <w:rFonts w:ascii="Arial" w:hAnsi="Arial" w:cs="Arial"/>
                <w:noProof/>
              </w:rPr>
              <w:t>Variation des prix</w:t>
            </w:r>
            <w:r w:rsidR="00C03395">
              <w:rPr>
                <w:noProof/>
                <w:webHidden/>
              </w:rPr>
              <w:tab/>
            </w:r>
            <w:r w:rsidR="00C03395">
              <w:rPr>
                <w:noProof/>
                <w:webHidden/>
              </w:rPr>
              <w:fldChar w:fldCharType="begin"/>
            </w:r>
            <w:r w:rsidR="00C03395">
              <w:rPr>
                <w:noProof/>
                <w:webHidden/>
              </w:rPr>
              <w:instrText xml:space="preserve"> PAGEREF _Toc202189141 \h </w:instrText>
            </w:r>
            <w:r w:rsidR="00C03395">
              <w:rPr>
                <w:noProof/>
                <w:webHidden/>
              </w:rPr>
            </w:r>
            <w:r w:rsidR="00C03395">
              <w:rPr>
                <w:noProof/>
                <w:webHidden/>
              </w:rPr>
              <w:fldChar w:fldCharType="separate"/>
            </w:r>
            <w:r w:rsidR="00C03395">
              <w:rPr>
                <w:noProof/>
                <w:webHidden/>
              </w:rPr>
              <w:t>8</w:t>
            </w:r>
            <w:r w:rsidR="00C03395">
              <w:rPr>
                <w:noProof/>
                <w:webHidden/>
              </w:rPr>
              <w:fldChar w:fldCharType="end"/>
            </w:r>
          </w:hyperlink>
        </w:p>
        <w:p w14:paraId="7EDBAAB0" w14:textId="7386C959" w:rsidR="00C03395" w:rsidRDefault="004E0BDC">
          <w:pPr>
            <w:pStyle w:val="TM1"/>
            <w:tabs>
              <w:tab w:val="left" w:pos="1760"/>
              <w:tab w:val="right" w:leader="dot" w:pos="9062"/>
            </w:tabs>
            <w:rPr>
              <w:rFonts w:cstheme="minorBidi"/>
              <w:noProof/>
            </w:rPr>
          </w:pPr>
          <w:hyperlink w:anchor="_Toc202189142" w:history="1">
            <w:r w:rsidR="00C03395" w:rsidRPr="006C20B0">
              <w:rPr>
                <w:rStyle w:val="Lienhypertexte"/>
                <w:rFonts w:ascii="Arial" w:hAnsi="Arial"/>
                <w:b/>
                <w:bCs/>
                <w:noProof/>
                <w:snapToGrid w:val="0"/>
              </w:rPr>
              <w:t>ARTICLE 11.</w:t>
            </w:r>
            <w:r w:rsidR="00C03395">
              <w:rPr>
                <w:rFonts w:cstheme="minorBidi"/>
                <w:noProof/>
              </w:rPr>
              <w:tab/>
            </w:r>
            <w:r w:rsidR="00C03395" w:rsidRPr="006C20B0">
              <w:rPr>
                <w:rStyle w:val="Lienhypertexte"/>
                <w:rFonts w:ascii="Arial" w:hAnsi="Arial" w:cs="Arial"/>
                <w:b/>
                <w:bCs/>
                <w:noProof/>
                <w:snapToGrid w:val="0"/>
              </w:rPr>
              <w:t>PENALITES</w:t>
            </w:r>
            <w:r w:rsidR="00C03395">
              <w:rPr>
                <w:noProof/>
                <w:webHidden/>
              </w:rPr>
              <w:tab/>
            </w:r>
            <w:r w:rsidR="00C03395">
              <w:rPr>
                <w:noProof/>
                <w:webHidden/>
              </w:rPr>
              <w:fldChar w:fldCharType="begin"/>
            </w:r>
            <w:r w:rsidR="00C03395">
              <w:rPr>
                <w:noProof/>
                <w:webHidden/>
              </w:rPr>
              <w:instrText xml:space="preserve"> PAGEREF _Toc202189142 \h </w:instrText>
            </w:r>
            <w:r w:rsidR="00C03395">
              <w:rPr>
                <w:noProof/>
                <w:webHidden/>
              </w:rPr>
            </w:r>
            <w:r w:rsidR="00C03395">
              <w:rPr>
                <w:noProof/>
                <w:webHidden/>
              </w:rPr>
              <w:fldChar w:fldCharType="separate"/>
            </w:r>
            <w:r w:rsidR="00C03395">
              <w:rPr>
                <w:noProof/>
                <w:webHidden/>
              </w:rPr>
              <w:t>9</w:t>
            </w:r>
            <w:r w:rsidR="00C03395">
              <w:rPr>
                <w:noProof/>
                <w:webHidden/>
              </w:rPr>
              <w:fldChar w:fldCharType="end"/>
            </w:r>
          </w:hyperlink>
        </w:p>
        <w:p w14:paraId="4C302EA7" w14:textId="68D14E12" w:rsidR="00C03395" w:rsidRDefault="004E0BDC">
          <w:pPr>
            <w:pStyle w:val="TM2"/>
            <w:tabs>
              <w:tab w:val="left" w:pos="1100"/>
              <w:tab w:val="right" w:leader="dot" w:pos="9062"/>
            </w:tabs>
            <w:rPr>
              <w:rFonts w:cstheme="minorBidi"/>
              <w:noProof/>
            </w:rPr>
          </w:pPr>
          <w:hyperlink w:anchor="_Toc202189143" w:history="1">
            <w:r w:rsidR="00C03395" w:rsidRPr="006C20B0">
              <w:rPr>
                <w:rStyle w:val="Lienhypertexte"/>
                <w:rFonts w:ascii="Arial" w:eastAsia="Times New Roman" w:hAnsi="Arial" w:cs="Arial"/>
                <w:noProof/>
              </w:rPr>
              <w:t>11.1.</w:t>
            </w:r>
            <w:r w:rsidR="00C03395">
              <w:rPr>
                <w:rFonts w:cstheme="minorBidi"/>
                <w:noProof/>
              </w:rPr>
              <w:tab/>
            </w:r>
            <w:r w:rsidR="00C03395" w:rsidRPr="006C20B0">
              <w:rPr>
                <w:rStyle w:val="Lienhypertexte"/>
                <w:rFonts w:ascii="Arial" w:eastAsia="Times New Roman" w:hAnsi="Arial" w:cs="Arial"/>
                <w:noProof/>
              </w:rPr>
              <w:t>Pénalités concernant les prestations avec obligation de moyens</w:t>
            </w:r>
            <w:r w:rsidR="00C03395">
              <w:rPr>
                <w:noProof/>
                <w:webHidden/>
              </w:rPr>
              <w:tab/>
            </w:r>
            <w:r w:rsidR="00C03395">
              <w:rPr>
                <w:noProof/>
                <w:webHidden/>
              </w:rPr>
              <w:fldChar w:fldCharType="begin"/>
            </w:r>
            <w:r w:rsidR="00C03395">
              <w:rPr>
                <w:noProof/>
                <w:webHidden/>
              </w:rPr>
              <w:instrText xml:space="preserve"> PAGEREF _Toc202189143 \h </w:instrText>
            </w:r>
            <w:r w:rsidR="00C03395">
              <w:rPr>
                <w:noProof/>
                <w:webHidden/>
              </w:rPr>
            </w:r>
            <w:r w:rsidR="00C03395">
              <w:rPr>
                <w:noProof/>
                <w:webHidden/>
              </w:rPr>
              <w:fldChar w:fldCharType="separate"/>
            </w:r>
            <w:r w:rsidR="00C03395">
              <w:rPr>
                <w:noProof/>
                <w:webHidden/>
              </w:rPr>
              <w:t>9</w:t>
            </w:r>
            <w:r w:rsidR="00C03395">
              <w:rPr>
                <w:noProof/>
                <w:webHidden/>
              </w:rPr>
              <w:fldChar w:fldCharType="end"/>
            </w:r>
          </w:hyperlink>
        </w:p>
        <w:p w14:paraId="6F7A9B4D" w14:textId="280247CA" w:rsidR="00C03395" w:rsidRDefault="004E0BDC">
          <w:pPr>
            <w:pStyle w:val="TM2"/>
            <w:tabs>
              <w:tab w:val="left" w:pos="1100"/>
              <w:tab w:val="right" w:leader="dot" w:pos="9062"/>
            </w:tabs>
            <w:rPr>
              <w:rFonts w:cstheme="minorBidi"/>
              <w:noProof/>
            </w:rPr>
          </w:pPr>
          <w:hyperlink w:anchor="_Toc202189144" w:history="1">
            <w:r w:rsidR="00C03395" w:rsidRPr="006C20B0">
              <w:rPr>
                <w:rStyle w:val="Lienhypertexte"/>
                <w:rFonts w:ascii="Arial" w:eastAsia="Times New Roman" w:hAnsi="Arial" w:cs="Arial"/>
                <w:noProof/>
              </w:rPr>
              <w:t>11.2.</w:t>
            </w:r>
            <w:r w:rsidR="00C03395">
              <w:rPr>
                <w:rFonts w:cstheme="minorBidi"/>
                <w:noProof/>
              </w:rPr>
              <w:tab/>
            </w:r>
            <w:r w:rsidR="00C03395" w:rsidRPr="006C20B0">
              <w:rPr>
                <w:rStyle w:val="Lienhypertexte"/>
                <w:rFonts w:ascii="Arial" w:eastAsia="Times New Roman" w:hAnsi="Arial" w:cs="Arial"/>
                <w:noProof/>
              </w:rPr>
              <w:t>Pénalités concernant les prestations avec obligation de résultats</w:t>
            </w:r>
            <w:r w:rsidR="00C03395">
              <w:rPr>
                <w:noProof/>
                <w:webHidden/>
              </w:rPr>
              <w:tab/>
            </w:r>
            <w:r w:rsidR="00C03395">
              <w:rPr>
                <w:noProof/>
                <w:webHidden/>
              </w:rPr>
              <w:fldChar w:fldCharType="begin"/>
            </w:r>
            <w:r w:rsidR="00C03395">
              <w:rPr>
                <w:noProof/>
                <w:webHidden/>
              </w:rPr>
              <w:instrText xml:space="preserve"> PAGEREF _Toc202189144 \h </w:instrText>
            </w:r>
            <w:r w:rsidR="00C03395">
              <w:rPr>
                <w:noProof/>
                <w:webHidden/>
              </w:rPr>
            </w:r>
            <w:r w:rsidR="00C03395">
              <w:rPr>
                <w:noProof/>
                <w:webHidden/>
              </w:rPr>
              <w:fldChar w:fldCharType="separate"/>
            </w:r>
            <w:r w:rsidR="00C03395">
              <w:rPr>
                <w:noProof/>
                <w:webHidden/>
              </w:rPr>
              <w:t>9</w:t>
            </w:r>
            <w:r w:rsidR="00C03395">
              <w:rPr>
                <w:noProof/>
                <w:webHidden/>
              </w:rPr>
              <w:fldChar w:fldCharType="end"/>
            </w:r>
          </w:hyperlink>
        </w:p>
        <w:p w14:paraId="4DA4C29F" w14:textId="75029F57" w:rsidR="00C03395" w:rsidRDefault="004E0BDC">
          <w:pPr>
            <w:pStyle w:val="TM2"/>
            <w:tabs>
              <w:tab w:val="left" w:pos="1100"/>
              <w:tab w:val="right" w:leader="dot" w:pos="9062"/>
            </w:tabs>
            <w:rPr>
              <w:rFonts w:cstheme="minorBidi"/>
              <w:noProof/>
            </w:rPr>
          </w:pPr>
          <w:hyperlink w:anchor="_Toc202189145" w:history="1">
            <w:r w:rsidR="00C03395" w:rsidRPr="006C20B0">
              <w:rPr>
                <w:rStyle w:val="Lienhypertexte"/>
                <w:rFonts w:ascii="Arial" w:eastAsia="Times New Roman" w:hAnsi="Arial" w:cs="Arial"/>
                <w:noProof/>
              </w:rPr>
              <w:t>11.3.</w:t>
            </w:r>
            <w:r w:rsidR="00C03395">
              <w:rPr>
                <w:rFonts w:cstheme="minorBidi"/>
                <w:noProof/>
              </w:rPr>
              <w:tab/>
            </w:r>
            <w:r w:rsidR="00C03395" w:rsidRPr="006C20B0">
              <w:rPr>
                <w:rStyle w:val="Lienhypertexte"/>
                <w:rFonts w:ascii="Arial" w:eastAsia="Times New Roman" w:hAnsi="Arial" w:cs="Arial"/>
                <w:noProof/>
              </w:rPr>
              <w:t>Pénalités de retard ou de non-exécution d’un bon de commande</w:t>
            </w:r>
            <w:r w:rsidR="00C03395">
              <w:rPr>
                <w:noProof/>
                <w:webHidden/>
              </w:rPr>
              <w:tab/>
            </w:r>
            <w:r w:rsidR="00C03395">
              <w:rPr>
                <w:noProof/>
                <w:webHidden/>
              </w:rPr>
              <w:fldChar w:fldCharType="begin"/>
            </w:r>
            <w:r w:rsidR="00C03395">
              <w:rPr>
                <w:noProof/>
                <w:webHidden/>
              </w:rPr>
              <w:instrText xml:space="preserve"> PAGEREF _Toc202189145 \h </w:instrText>
            </w:r>
            <w:r w:rsidR="00C03395">
              <w:rPr>
                <w:noProof/>
                <w:webHidden/>
              </w:rPr>
            </w:r>
            <w:r w:rsidR="00C03395">
              <w:rPr>
                <w:noProof/>
                <w:webHidden/>
              </w:rPr>
              <w:fldChar w:fldCharType="separate"/>
            </w:r>
            <w:r w:rsidR="00C03395">
              <w:rPr>
                <w:noProof/>
                <w:webHidden/>
              </w:rPr>
              <w:t>10</w:t>
            </w:r>
            <w:r w:rsidR="00C03395">
              <w:rPr>
                <w:noProof/>
                <w:webHidden/>
              </w:rPr>
              <w:fldChar w:fldCharType="end"/>
            </w:r>
          </w:hyperlink>
        </w:p>
        <w:p w14:paraId="44CB2C19" w14:textId="56A18669" w:rsidR="00C03395" w:rsidRDefault="004E0BDC">
          <w:pPr>
            <w:pStyle w:val="TM2"/>
            <w:tabs>
              <w:tab w:val="left" w:pos="1100"/>
              <w:tab w:val="right" w:leader="dot" w:pos="9062"/>
            </w:tabs>
            <w:rPr>
              <w:rFonts w:cstheme="minorBidi"/>
              <w:noProof/>
            </w:rPr>
          </w:pPr>
          <w:hyperlink w:anchor="_Toc202189146" w:history="1">
            <w:r w:rsidR="00C03395" w:rsidRPr="006C20B0">
              <w:rPr>
                <w:rStyle w:val="Lienhypertexte"/>
                <w:rFonts w:ascii="Arial" w:eastAsia="Times New Roman" w:hAnsi="Arial" w:cs="Arial"/>
                <w:noProof/>
              </w:rPr>
              <w:t>11.4.</w:t>
            </w:r>
            <w:r w:rsidR="00C03395">
              <w:rPr>
                <w:rFonts w:cstheme="minorBidi"/>
                <w:noProof/>
              </w:rPr>
              <w:tab/>
            </w:r>
            <w:r w:rsidR="00C03395" w:rsidRPr="006C20B0">
              <w:rPr>
                <w:rStyle w:val="Lienhypertexte"/>
                <w:rFonts w:ascii="Arial" w:eastAsia="Times New Roman" w:hAnsi="Arial" w:cs="Arial"/>
                <w:noProof/>
              </w:rPr>
              <w:t>Pénalités spécifiques</w:t>
            </w:r>
            <w:r w:rsidR="00C03395">
              <w:rPr>
                <w:noProof/>
                <w:webHidden/>
              </w:rPr>
              <w:tab/>
            </w:r>
            <w:r w:rsidR="00C03395">
              <w:rPr>
                <w:noProof/>
                <w:webHidden/>
              </w:rPr>
              <w:fldChar w:fldCharType="begin"/>
            </w:r>
            <w:r w:rsidR="00C03395">
              <w:rPr>
                <w:noProof/>
                <w:webHidden/>
              </w:rPr>
              <w:instrText xml:space="preserve"> PAGEREF _Toc202189146 \h </w:instrText>
            </w:r>
            <w:r w:rsidR="00C03395">
              <w:rPr>
                <w:noProof/>
                <w:webHidden/>
              </w:rPr>
            </w:r>
            <w:r w:rsidR="00C03395">
              <w:rPr>
                <w:noProof/>
                <w:webHidden/>
              </w:rPr>
              <w:fldChar w:fldCharType="separate"/>
            </w:r>
            <w:r w:rsidR="00C03395">
              <w:rPr>
                <w:noProof/>
                <w:webHidden/>
              </w:rPr>
              <w:t>11</w:t>
            </w:r>
            <w:r w:rsidR="00C03395">
              <w:rPr>
                <w:noProof/>
                <w:webHidden/>
              </w:rPr>
              <w:fldChar w:fldCharType="end"/>
            </w:r>
          </w:hyperlink>
        </w:p>
        <w:p w14:paraId="416788DC" w14:textId="43031C4C" w:rsidR="00C03395" w:rsidRDefault="004E0BDC">
          <w:pPr>
            <w:pStyle w:val="TM2"/>
            <w:tabs>
              <w:tab w:val="left" w:pos="1100"/>
              <w:tab w:val="right" w:leader="dot" w:pos="9062"/>
            </w:tabs>
            <w:rPr>
              <w:rFonts w:cstheme="minorBidi"/>
              <w:noProof/>
            </w:rPr>
          </w:pPr>
          <w:hyperlink w:anchor="_Toc202189147" w:history="1">
            <w:r w:rsidR="00C03395" w:rsidRPr="006C20B0">
              <w:rPr>
                <w:rStyle w:val="Lienhypertexte"/>
                <w:rFonts w:ascii="Arial" w:eastAsia="Times New Roman" w:hAnsi="Arial" w:cs="Arial"/>
                <w:noProof/>
              </w:rPr>
              <w:t>11.5.</w:t>
            </w:r>
            <w:r w:rsidR="00C03395">
              <w:rPr>
                <w:rFonts w:cstheme="minorBidi"/>
                <w:noProof/>
              </w:rPr>
              <w:tab/>
            </w:r>
            <w:r w:rsidR="00C03395" w:rsidRPr="006C20B0">
              <w:rPr>
                <w:rStyle w:val="Lienhypertexte"/>
                <w:rFonts w:ascii="Arial" w:eastAsia="Times New Roman" w:hAnsi="Arial" w:cs="Arial"/>
                <w:b/>
                <w:bCs/>
                <w:noProof/>
              </w:rPr>
              <w:t>Pénalités relatives à l’insertion</w:t>
            </w:r>
            <w:r w:rsidR="00C03395">
              <w:rPr>
                <w:noProof/>
                <w:webHidden/>
              </w:rPr>
              <w:tab/>
            </w:r>
            <w:r w:rsidR="00C03395">
              <w:rPr>
                <w:noProof/>
                <w:webHidden/>
              </w:rPr>
              <w:fldChar w:fldCharType="begin"/>
            </w:r>
            <w:r w:rsidR="00C03395">
              <w:rPr>
                <w:noProof/>
                <w:webHidden/>
              </w:rPr>
              <w:instrText xml:space="preserve"> PAGEREF _Toc202189147 \h </w:instrText>
            </w:r>
            <w:r w:rsidR="00C03395">
              <w:rPr>
                <w:noProof/>
                <w:webHidden/>
              </w:rPr>
            </w:r>
            <w:r w:rsidR="00C03395">
              <w:rPr>
                <w:noProof/>
                <w:webHidden/>
              </w:rPr>
              <w:fldChar w:fldCharType="separate"/>
            </w:r>
            <w:r w:rsidR="00C03395">
              <w:rPr>
                <w:noProof/>
                <w:webHidden/>
              </w:rPr>
              <w:t>12</w:t>
            </w:r>
            <w:r w:rsidR="00C03395">
              <w:rPr>
                <w:noProof/>
                <w:webHidden/>
              </w:rPr>
              <w:fldChar w:fldCharType="end"/>
            </w:r>
          </w:hyperlink>
        </w:p>
        <w:p w14:paraId="3BFA283A" w14:textId="51E37E75" w:rsidR="00C03395" w:rsidRDefault="004E0BDC">
          <w:pPr>
            <w:pStyle w:val="TM2"/>
            <w:tabs>
              <w:tab w:val="left" w:pos="1320"/>
              <w:tab w:val="right" w:leader="dot" w:pos="9062"/>
            </w:tabs>
            <w:rPr>
              <w:rFonts w:cstheme="minorBidi"/>
              <w:noProof/>
            </w:rPr>
          </w:pPr>
          <w:hyperlink w:anchor="_Toc202189148" w:history="1">
            <w:r w:rsidR="00C03395" w:rsidRPr="006C20B0">
              <w:rPr>
                <w:rStyle w:val="Lienhypertexte"/>
                <w:rFonts w:ascii="Arial" w:eastAsia="Times New Roman" w:hAnsi="Arial"/>
                <w:bCs/>
                <w:noProof/>
              </w:rPr>
              <w:t>11.5.1.</w:t>
            </w:r>
            <w:r w:rsidR="00C03395">
              <w:rPr>
                <w:rFonts w:cstheme="minorBidi"/>
                <w:noProof/>
              </w:rPr>
              <w:tab/>
            </w:r>
            <w:r w:rsidR="00C03395" w:rsidRPr="006C20B0">
              <w:rPr>
                <w:rStyle w:val="Lienhypertexte"/>
                <w:rFonts w:ascii="Arial" w:eastAsia="Times New Roman" w:hAnsi="Arial" w:cs="Arial"/>
                <w:bCs/>
                <w:noProof/>
              </w:rPr>
              <w:t>Pénalités liées au volume d’heures d’insertion</w:t>
            </w:r>
            <w:r w:rsidR="00C03395">
              <w:rPr>
                <w:noProof/>
                <w:webHidden/>
              </w:rPr>
              <w:tab/>
            </w:r>
            <w:r w:rsidR="00C03395">
              <w:rPr>
                <w:noProof/>
                <w:webHidden/>
              </w:rPr>
              <w:fldChar w:fldCharType="begin"/>
            </w:r>
            <w:r w:rsidR="00C03395">
              <w:rPr>
                <w:noProof/>
                <w:webHidden/>
              </w:rPr>
              <w:instrText xml:space="preserve"> PAGEREF _Toc202189148 \h </w:instrText>
            </w:r>
            <w:r w:rsidR="00C03395">
              <w:rPr>
                <w:noProof/>
                <w:webHidden/>
              </w:rPr>
            </w:r>
            <w:r w:rsidR="00C03395">
              <w:rPr>
                <w:noProof/>
                <w:webHidden/>
              </w:rPr>
              <w:fldChar w:fldCharType="separate"/>
            </w:r>
            <w:r w:rsidR="00C03395">
              <w:rPr>
                <w:noProof/>
                <w:webHidden/>
              </w:rPr>
              <w:t>12</w:t>
            </w:r>
            <w:r w:rsidR="00C03395">
              <w:rPr>
                <w:noProof/>
                <w:webHidden/>
              </w:rPr>
              <w:fldChar w:fldCharType="end"/>
            </w:r>
          </w:hyperlink>
        </w:p>
        <w:p w14:paraId="06E61DC7" w14:textId="25D6B73E" w:rsidR="00C03395" w:rsidRDefault="004E0BDC">
          <w:pPr>
            <w:pStyle w:val="TM1"/>
            <w:tabs>
              <w:tab w:val="left" w:pos="1760"/>
              <w:tab w:val="right" w:leader="dot" w:pos="9062"/>
            </w:tabs>
            <w:rPr>
              <w:rFonts w:cstheme="minorBidi"/>
              <w:noProof/>
            </w:rPr>
          </w:pPr>
          <w:hyperlink w:anchor="_Toc202189149" w:history="1">
            <w:r w:rsidR="00C03395" w:rsidRPr="006C20B0">
              <w:rPr>
                <w:rStyle w:val="Lienhypertexte"/>
                <w:rFonts w:ascii="Arial" w:hAnsi="Arial"/>
                <w:b/>
                <w:bCs/>
                <w:noProof/>
                <w:snapToGrid w:val="0"/>
              </w:rPr>
              <w:t>ARTICLE 12.</w:t>
            </w:r>
            <w:r w:rsidR="00C03395">
              <w:rPr>
                <w:rFonts w:cstheme="minorBidi"/>
                <w:noProof/>
              </w:rPr>
              <w:tab/>
            </w:r>
            <w:r w:rsidR="00C03395" w:rsidRPr="006C20B0">
              <w:rPr>
                <w:rStyle w:val="Lienhypertexte"/>
                <w:rFonts w:ascii="Arial" w:hAnsi="Arial" w:cs="Arial"/>
                <w:b/>
                <w:bCs/>
                <w:noProof/>
                <w:snapToGrid w:val="0"/>
              </w:rPr>
              <w:t>CONDITIONS FINANCIERES</w:t>
            </w:r>
            <w:r w:rsidR="00C03395">
              <w:rPr>
                <w:noProof/>
                <w:webHidden/>
              </w:rPr>
              <w:tab/>
            </w:r>
            <w:r w:rsidR="00C03395">
              <w:rPr>
                <w:noProof/>
                <w:webHidden/>
              </w:rPr>
              <w:fldChar w:fldCharType="begin"/>
            </w:r>
            <w:r w:rsidR="00C03395">
              <w:rPr>
                <w:noProof/>
                <w:webHidden/>
              </w:rPr>
              <w:instrText xml:space="preserve"> PAGEREF _Toc202189149 \h </w:instrText>
            </w:r>
            <w:r w:rsidR="00C03395">
              <w:rPr>
                <w:noProof/>
                <w:webHidden/>
              </w:rPr>
            </w:r>
            <w:r w:rsidR="00C03395">
              <w:rPr>
                <w:noProof/>
                <w:webHidden/>
              </w:rPr>
              <w:fldChar w:fldCharType="separate"/>
            </w:r>
            <w:r w:rsidR="00C03395">
              <w:rPr>
                <w:noProof/>
                <w:webHidden/>
              </w:rPr>
              <w:t>12</w:t>
            </w:r>
            <w:r w:rsidR="00C03395">
              <w:rPr>
                <w:noProof/>
                <w:webHidden/>
              </w:rPr>
              <w:fldChar w:fldCharType="end"/>
            </w:r>
          </w:hyperlink>
        </w:p>
        <w:p w14:paraId="45111390" w14:textId="27F0CFA6" w:rsidR="00C03395" w:rsidRDefault="004E0BDC">
          <w:pPr>
            <w:pStyle w:val="TM2"/>
            <w:tabs>
              <w:tab w:val="left" w:pos="1100"/>
              <w:tab w:val="right" w:leader="dot" w:pos="9062"/>
            </w:tabs>
            <w:rPr>
              <w:rFonts w:cstheme="minorBidi"/>
              <w:noProof/>
            </w:rPr>
          </w:pPr>
          <w:hyperlink w:anchor="_Toc202189150" w:history="1">
            <w:r w:rsidR="00C03395" w:rsidRPr="006C20B0">
              <w:rPr>
                <w:rStyle w:val="Lienhypertexte"/>
                <w:rFonts w:ascii="Arial" w:eastAsia="Times New Roman" w:hAnsi="Arial" w:cs="Arial"/>
                <w:noProof/>
              </w:rPr>
              <w:t>12.1.</w:t>
            </w:r>
            <w:r w:rsidR="00C03395">
              <w:rPr>
                <w:rFonts w:cstheme="minorBidi"/>
                <w:noProof/>
              </w:rPr>
              <w:tab/>
            </w:r>
            <w:r w:rsidR="00C03395" w:rsidRPr="006C20B0">
              <w:rPr>
                <w:rStyle w:val="Lienhypertexte"/>
                <w:rFonts w:ascii="Arial" w:eastAsia="Times New Roman" w:hAnsi="Arial" w:cs="Arial"/>
                <w:noProof/>
              </w:rPr>
              <w:t>Modalités de règlement</w:t>
            </w:r>
            <w:r w:rsidR="00C03395">
              <w:rPr>
                <w:noProof/>
                <w:webHidden/>
              </w:rPr>
              <w:tab/>
            </w:r>
            <w:r w:rsidR="00C03395">
              <w:rPr>
                <w:noProof/>
                <w:webHidden/>
              </w:rPr>
              <w:fldChar w:fldCharType="begin"/>
            </w:r>
            <w:r w:rsidR="00C03395">
              <w:rPr>
                <w:noProof/>
                <w:webHidden/>
              </w:rPr>
              <w:instrText xml:space="preserve"> PAGEREF _Toc202189150 \h </w:instrText>
            </w:r>
            <w:r w:rsidR="00C03395">
              <w:rPr>
                <w:noProof/>
                <w:webHidden/>
              </w:rPr>
            </w:r>
            <w:r w:rsidR="00C03395">
              <w:rPr>
                <w:noProof/>
                <w:webHidden/>
              </w:rPr>
              <w:fldChar w:fldCharType="separate"/>
            </w:r>
            <w:r w:rsidR="00C03395">
              <w:rPr>
                <w:noProof/>
                <w:webHidden/>
              </w:rPr>
              <w:t>12</w:t>
            </w:r>
            <w:r w:rsidR="00C03395">
              <w:rPr>
                <w:noProof/>
                <w:webHidden/>
              </w:rPr>
              <w:fldChar w:fldCharType="end"/>
            </w:r>
          </w:hyperlink>
        </w:p>
        <w:p w14:paraId="3B2864F6" w14:textId="71FD4250" w:rsidR="00C03395" w:rsidRDefault="004E0BDC">
          <w:pPr>
            <w:pStyle w:val="TM2"/>
            <w:tabs>
              <w:tab w:val="left" w:pos="1100"/>
              <w:tab w:val="right" w:leader="dot" w:pos="9062"/>
            </w:tabs>
            <w:rPr>
              <w:rFonts w:cstheme="minorBidi"/>
              <w:noProof/>
            </w:rPr>
          </w:pPr>
          <w:hyperlink w:anchor="_Toc202189151" w:history="1">
            <w:r w:rsidR="00C03395" w:rsidRPr="006C20B0">
              <w:rPr>
                <w:rStyle w:val="Lienhypertexte"/>
                <w:rFonts w:ascii="Arial" w:eastAsia="Times New Roman" w:hAnsi="Arial" w:cs="Arial"/>
                <w:noProof/>
              </w:rPr>
              <w:t>12.2.</w:t>
            </w:r>
            <w:r w:rsidR="00C03395">
              <w:rPr>
                <w:rFonts w:cstheme="minorBidi"/>
                <w:noProof/>
              </w:rPr>
              <w:tab/>
            </w:r>
            <w:r w:rsidR="00C03395" w:rsidRPr="006C20B0">
              <w:rPr>
                <w:rStyle w:val="Lienhypertexte"/>
                <w:rFonts w:ascii="Arial" w:eastAsiaTheme="minorHAnsi" w:hAnsi="Arial" w:cs="Arial"/>
                <w:noProof/>
              </w:rPr>
              <w:t>Délai global de paiement</w:t>
            </w:r>
            <w:r w:rsidR="00C03395">
              <w:rPr>
                <w:noProof/>
                <w:webHidden/>
              </w:rPr>
              <w:tab/>
            </w:r>
            <w:r w:rsidR="00C03395">
              <w:rPr>
                <w:noProof/>
                <w:webHidden/>
              </w:rPr>
              <w:fldChar w:fldCharType="begin"/>
            </w:r>
            <w:r w:rsidR="00C03395">
              <w:rPr>
                <w:noProof/>
                <w:webHidden/>
              </w:rPr>
              <w:instrText xml:space="preserve"> PAGEREF _Toc202189151 \h </w:instrText>
            </w:r>
            <w:r w:rsidR="00C03395">
              <w:rPr>
                <w:noProof/>
                <w:webHidden/>
              </w:rPr>
            </w:r>
            <w:r w:rsidR="00C03395">
              <w:rPr>
                <w:noProof/>
                <w:webHidden/>
              </w:rPr>
              <w:fldChar w:fldCharType="separate"/>
            </w:r>
            <w:r w:rsidR="00C03395">
              <w:rPr>
                <w:noProof/>
                <w:webHidden/>
              </w:rPr>
              <w:t>13</w:t>
            </w:r>
            <w:r w:rsidR="00C03395">
              <w:rPr>
                <w:noProof/>
                <w:webHidden/>
              </w:rPr>
              <w:fldChar w:fldCharType="end"/>
            </w:r>
          </w:hyperlink>
        </w:p>
        <w:p w14:paraId="17B60F8E" w14:textId="2E246305" w:rsidR="00C03395" w:rsidRDefault="004E0BDC">
          <w:pPr>
            <w:pStyle w:val="TM2"/>
            <w:tabs>
              <w:tab w:val="left" w:pos="1100"/>
              <w:tab w:val="right" w:leader="dot" w:pos="9062"/>
            </w:tabs>
            <w:rPr>
              <w:rFonts w:cstheme="minorBidi"/>
              <w:noProof/>
            </w:rPr>
          </w:pPr>
          <w:hyperlink w:anchor="_Toc202189152" w:history="1">
            <w:r w:rsidR="00C03395" w:rsidRPr="006C20B0">
              <w:rPr>
                <w:rStyle w:val="Lienhypertexte"/>
                <w:rFonts w:ascii="Arial" w:eastAsia="Times New Roman" w:hAnsi="Arial" w:cs="Arial"/>
                <w:noProof/>
              </w:rPr>
              <w:t>12.3.</w:t>
            </w:r>
            <w:r w:rsidR="00C03395">
              <w:rPr>
                <w:rFonts w:cstheme="minorBidi"/>
                <w:noProof/>
              </w:rPr>
              <w:tab/>
            </w:r>
            <w:r w:rsidR="00C03395" w:rsidRPr="006C20B0">
              <w:rPr>
                <w:rStyle w:val="Lienhypertexte"/>
                <w:rFonts w:ascii="Arial" w:eastAsiaTheme="minorHAnsi" w:hAnsi="Arial" w:cs="Arial"/>
                <w:noProof/>
              </w:rPr>
              <w:t>Intérêts moratoires</w:t>
            </w:r>
            <w:r w:rsidR="00C03395">
              <w:rPr>
                <w:noProof/>
                <w:webHidden/>
              </w:rPr>
              <w:tab/>
            </w:r>
            <w:r w:rsidR="00C03395">
              <w:rPr>
                <w:noProof/>
                <w:webHidden/>
              </w:rPr>
              <w:fldChar w:fldCharType="begin"/>
            </w:r>
            <w:r w:rsidR="00C03395">
              <w:rPr>
                <w:noProof/>
                <w:webHidden/>
              </w:rPr>
              <w:instrText xml:space="preserve"> PAGEREF _Toc202189152 \h </w:instrText>
            </w:r>
            <w:r w:rsidR="00C03395">
              <w:rPr>
                <w:noProof/>
                <w:webHidden/>
              </w:rPr>
            </w:r>
            <w:r w:rsidR="00C03395">
              <w:rPr>
                <w:noProof/>
                <w:webHidden/>
              </w:rPr>
              <w:fldChar w:fldCharType="separate"/>
            </w:r>
            <w:r w:rsidR="00C03395">
              <w:rPr>
                <w:noProof/>
                <w:webHidden/>
              </w:rPr>
              <w:t>13</w:t>
            </w:r>
            <w:r w:rsidR="00C03395">
              <w:rPr>
                <w:noProof/>
                <w:webHidden/>
              </w:rPr>
              <w:fldChar w:fldCharType="end"/>
            </w:r>
          </w:hyperlink>
        </w:p>
        <w:p w14:paraId="3E7F7A6D" w14:textId="4395EB52" w:rsidR="00C03395" w:rsidRDefault="004E0BDC">
          <w:pPr>
            <w:pStyle w:val="TM1"/>
            <w:tabs>
              <w:tab w:val="left" w:pos="1760"/>
              <w:tab w:val="right" w:leader="dot" w:pos="9062"/>
            </w:tabs>
            <w:rPr>
              <w:rFonts w:cstheme="minorBidi"/>
              <w:noProof/>
            </w:rPr>
          </w:pPr>
          <w:hyperlink w:anchor="_Toc202189153" w:history="1">
            <w:r w:rsidR="00C03395" w:rsidRPr="006C20B0">
              <w:rPr>
                <w:rStyle w:val="Lienhypertexte"/>
                <w:rFonts w:ascii="Arial" w:hAnsi="Arial"/>
                <w:b/>
                <w:bCs/>
                <w:noProof/>
                <w:snapToGrid w:val="0"/>
              </w:rPr>
              <w:t>ARTICLE 13.</w:t>
            </w:r>
            <w:r w:rsidR="00C03395">
              <w:rPr>
                <w:rFonts w:cstheme="minorBidi"/>
                <w:noProof/>
              </w:rPr>
              <w:tab/>
            </w:r>
            <w:r w:rsidR="00C03395" w:rsidRPr="006C20B0">
              <w:rPr>
                <w:rStyle w:val="Lienhypertexte"/>
                <w:rFonts w:ascii="Arial" w:hAnsi="Arial" w:cs="Arial"/>
                <w:b/>
                <w:bCs/>
                <w:noProof/>
                <w:snapToGrid w:val="0"/>
              </w:rPr>
              <w:t>ASSURANCES</w:t>
            </w:r>
            <w:r w:rsidR="00C03395">
              <w:rPr>
                <w:noProof/>
                <w:webHidden/>
              </w:rPr>
              <w:tab/>
            </w:r>
            <w:r w:rsidR="00C03395">
              <w:rPr>
                <w:noProof/>
                <w:webHidden/>
              </w:rPr>
              <w:fldChar w:fldCharType="begin"/>
            </w:r>
            <w:r w:rsidR="00C03395">
              <w:rPr>
                <w:noProof/>
                <w:webHidden/>
              </w:rPr>
              <w:instrText xml:space="preserve"> PAGEREF _Toc202189153 \h </w:instrText>
            </w:r>
            <w:r w:rsidR="00C03395">
              <w:rPr>
                <w:noProof/>
                <w:webHidden/>
              </w:rPr>
            </w:r>
            <w:r w:rsidR="00C03395">
              <w:rPr>
                <w:noProof/>
                <w:webHidden/>
              </w:rPr>
              <w:fldChar w:fldCharType="separate"/>
            </w:r>
            <w:r w:rsidR="00C03395">
              <w:rPr>
                <w:noProof/>
                <w:webHidden/>
              </w:rPr>
              <w:t>13</w:t>
            </w:r>
            <w:r w:rsidR="00C03395">
              <w:rPr>
                <w:noProof/>
                <w:webHidden/>
              </w:rPr>
              <w:fldChar w:fldCharType="end"/>
            </w:r>
          </w:hyperlink>
        </w:p>
        <w:p w14:paraId="3B887825" w14:textId="62D3FF33" w:rsidR="00C03395" w:rsidRDefault="004E0BDC">
          <w:pPr>
            <w:pStyle w:val="TM1"/>
            <w:tabs>
              <w:tab w:val="left" w:pos="1760"/>
              <w:tab w:val="right" w:leader="dot" w:pos="9062"/>
            </w:tabs>
            <w:rPr>
              <w:rFonts w:cstheme="minorBidi"/>
              <w:noProof/>
            </w:rPr>
          </w:pPr>
          <w:hyperlink w:anchor="_Toc202189154" w:history="1">
            <w:r w:rsidR="00C03395" w:rsidRPr="006C20B0">
              <w:rPr>
                <w:rStyle w:val="Lienhypertexte"/>
                <w:rFonts w:ascii="Arial" w:hAnsi="Arial"/>
                <w:b/>
                <w:bCs/>
                <w:noProof/>
                <w:snapToGrid w:val="0"/>
              </w:rPr>
              <w:t>ARTICLE 14.</w:t>
            </w:r>
            <w:r w:rsidR="00C03395">
              <w:rPr>
                <w:rFonts w:cstheme="minorBidi"/>
                <w:noProof/>
              </w:rPr>
              <w:tab/>
            </w:r>
            <w:r w:rsidR="00C03395" w:rsidRPr="006C20B0">
              <w:rPr>
                <w:rStyle w:val="Lienhypertexte"/>
                <w:rFonts w:ascii="Arial" w:hAnsi="Arial" w:cs="Arial"/>
                <w:b/>
                <w:bCs/>
                <w:noProof/>
                <w:snapToGrid w:val="0"/>
              </w:rPr>
              <w:t>SOUS-TRAITANCE ET CO-TRAITANCE</w:t>
            </w:r>
            <w:r w:rsidR="00C03395">
              <w:rPr>
                <w:noProof/>
                <w:webHidden/>
              </w:rPr>
              <w:tab/>
            </w:r>
            <w:r w:rsidR="00C03395">
              <w:rPr>
                <w:noProof/>
                <w:webHidden/>
              </w:rPr>
              <w:fldChar w:fldCharType="begin"/>
            </w:r>
            <w:r w:rsidR="00C03395">
              <w:rPr>
                <w:noProof/>
                <w:webHidden/>
              </w:rPr>
              <w:instrText xml:space="preserve"> PAGEREF _Toc202189154 \h </w:instrText>
            </w:r>
            <w:r w:rsidR="00C03395">
              <w:rPr>
                <w:noProof/>
                <w:webHidden/>
              </w:rPr>
            </w:r>
            <w:r w:rsidR="00C03395">
              <w:rPr>
                <w:noProof/>
                <w:webHidden/>
              </w:rPr>
              <w:fldChar w:fldCharType="separate"/>
            </w:r>
            <w:r w:rsidR="00C03395">
              <w:rPr>
                <w:noProof/>
                <w:webHidden/>
              </w:rPr>
              <w:t>13</w:t>
            </w:r>
            <w:r w:rsidR="00C03395">
              <w:rPr>
                <w:noProof/>
                <w:webHidden/>
              </w:rPr>
              <w:fldChar w:fldCharType="end"/>
            </w:r>
          </w:hyperlink>
        </w:p>
        <w:p w14:paraId="7D760764" w14:textId="76B7B4D4" w:rsidR="00C03395" w:rsidRDefault="004E0BDC">
          <w:pPr>
            <w:pStyle w:val="TM2"/>
            <w:tabs>
              <w:tab w:val="left" w:pos="1100"/>
              <w:tab w:val="right" w:leader="dot" w:pos="9062"/>
            </w:tabs>
            <w:rPr>
              <w:rFonts w:cstheme="minorBidi"/>
              <w:noProof/>
            </w:rPr>
          </w:pPr>
          <w:hyperlink w:anchor="_Toc202189155" w:history="1">
            <w:r w:rsidR="00C03395" w:rsidRPr="006C20B0">
              <w:rPr>
                <w:rStyle w:val="Lienhypertexte"/>
                <w:rFonts w:ascii="Arial" w:eastAsia="Times New Roman" w:hAnsi="Arial" w:cs="Arial"/>
                <w:noProof/>
              </w:rPr>
              <w:t>14.1.</w:t>
            </w:r>
            <w:r w:rsidR="00C03395">
              <w:rPr>
                <w:rFonts w:cstheme="minorBidi"/>
                <w:noProof/>
              </w:rPr>
              <w:tab/>
            </w:r>
            <w:r w:rsidR="00C03395" w:rsidRPr="006C20B0">
              <w:rPr>
                <w:rStyle w:val="Lienhypertexte"/>
                <w:rFonts w:ascii="Arial" w:eastAsiaTheme="minorHAnsi" w:hAnsi="Arial" w:cs="Arial"/>
                <w:noProof/>
              </w:rPr>
              <w:t>Sous-traitance</w:t>
            </w:r>
            <w:r w:rsidR="00C03395">
              <w:rPr>
                <w:noProof/>
                <w:webHidden/>
              </w:rPr>
              <w:tab/>
            </w:r>
            <w:r w:rsidR="00C03395">
              <w:rPr>
                <w:noProof/>
                <w:webHidden/>
              </w:rPr>
              <w:fldChar w:fldCharType="begin"/>
            </w:r>
            <w:r w:rsidR="00C03395">
              <w:rPr>
                <w:noProof/>
                <w:webHidden/>
              </w:rPr>
              <w:instrText xml:space="preserve"> PAGEREF _Toc202189155 \h </w:instrText>
            </w:r>
            <w:r w:rsidR="00C03395">
              <w:rPr>
                <w:noProof/>
                <w:webHidden/>
              </w:rPr>
            </w:r>
            <w:r w:rsidR="00C03395">
              <w:rPr>
                <w:noProof/>
                <w:webHidden/>
              </w:rPr>
              <w:fldChar w:fldCharType="separate"/>
            </w:r>
            <w:r w:rsidR="00C03395">
              <w:rPr>
                <w:noProof/>
                <w:webHidden/>
              </w:rPr>
              <w:t>13</w:t>
            </w:r>
            <w:r w:rsidR="00C03395">
              <w:rPr>
                <w:noProof/>
                <w:webHidden/>
              </w:rPr>
              <w:fldChar w:fldCharType="end"/>
            </w:r>
          </w:hyperlink>
        </w:p>
        <w:p w14:paraId="3406935F" w14:textId="339BCBFF" w:rsidR="00C03395" w:rsidRDefault="004E0BDC">
          <w:pPr>
            <w:pStyle w:val="TM2"/>
            <w:tabs>
              <w:tab w:val="left" w:pos="1100"/>
              <w:tab w:val="right" w:leader="dot" w:pos="9062"/>
            </w:tabs>
            <w:rPr>
              <w:rFonts w:cstheme="minorBidi"/>
              <w:noProof/>
            </w:rPr>
          </w:pPr>
          <w:hyperlink w:anchor="_Toc202189156" w:history="1">
            <w:r w:rsidR="00C03395" w:rsidRPr="006C20B0">
              <w:rPr>
                <w:rStyle w:val="Lienhypertexte"/>
                <w:rFonts w:ascii="Arial" w:eastAsia="Times New Roman" w:hAnsi="Arial" w:cs="Arial"/>
                <w:noProof/>
              </w:rPr>
              <w:t>14.2.</w:t>
            </w:r>
            <w:r w:rsidR="00C03395">
              <w:rPr>
                <w:rFonts w:cstheme="minorBidi"/>
                <w:noProof/>
              </w:rPr>
              <w:tab/>
            </w:r>
            <w:r w:rsidR="00C03395" w:rsidRPr="006C20B0">
              <w:rPr>
                <w:rStyle w:val="Lienhypertexte"/>
                <w:rFonts w:ascii="Arial" w:eastAsiaTheme="minorHAnsi" w:hAnsi="Arial" w:cs="Arial"/>
                <w:noProof/>
              </w:rPr>
              <w:t>Co-traitance</w:t>
            </w:r>
            <w:r w:rsidR="00C03395">
              <w:rPr>
                <w:noProof/>
                <w:webHidden/>
              </w:rPr>
              <w:tab/>
            </w:r>
            <w:r w:rsidR="00C03395">
              <w:rPr>
                <w:noProof/>
                <w:webHidden/>
              </w:rPr>
              <w:fldChar w:fldCharType="begin"/>
            </w:r>
            <w:r w:rsidR="00C03395">
              <w:rPr>
                <w:noProof/>
                <w:webHidden/>
              </w:rPr>
              <w:instrText xml:space="preserve"> PAGEREF _Toc202189156 \h </w:instrText>
            </w:r>
            <w:r w:rsidR="00C03395">
              <w:rPr>
                <w:noProof/>
                <w:webHidden/>
              </w:rPr>
            </w:r>
            <w:r w:rsidR="00C03395">
              <w:rPr>
                <w:noProof/>
                <w:webHidden/>
              </w:rPr>
              <w:fldChar w:fldCharType="separate"/>
            </w:r>
            <w:r w:rsidR="00C03395">
              <w:rPr>
                <w:noProof/>
                <w:webHidden/>
              </w:rPr>
              <w:t>14</w:t>
            </w:r>
            <w:r w:rsidR="00C03395">
              <w:rPr>
                <w:noProof/>
                <w:webHidden/>
              </w:rPr>
              <w:fldChar w:fldCharType="end"/>
            </w:r>
          </w:hyperlink>
        </w:p>
        <w:p w14:paraId="7B5069B7" w14:textId="52B3486E" w:rsidR="00C03395" w:rsidRDefault="004E0BDC">
          <w:pPr>
            <w:pStyle w:val="TM1"/>
            <w:tabs>
              <w:tab w:val="left" w:pos="1760"/>
              <w:tab w:val="right" w:leader="dot" w:pos="9062"/>
            </w:tabs>
            <w:rPr>
              <w:rFonts w:cstheme="minorBidi"/>
              <w:noProof/>
            </w:rPr>
          </w:pPr>
          <w:hyperlink w:anchor="_Toc202189157" w:history="1">
            <w:r w:rsidR="00C03395" w:rsidRPr="006C20B0">
              <w:rPr>
                <w:rStyle w:val="Lienhypertexte"/>
                <w:rFonts w:ascii="Arial" w:hAnsi="Arial"/>
                <w:b/>
                <w:bCs/>
                <w:noProof/>
                <w:snapToGrid w:val="0"/>
              </w:rPr>
              <w:t>ARTICLE 15.</w:t>
            </w:r>
            <w:r w:rsidR="00C03395">
              <w:rPr>
                <w:rFonts w:cstheme="minorBidi"/>
                <w:noProof/>
              </w:rPr>
              <w:tab/>
            </w:r>
            <w:r w:rsidR="00C03395" w:rsidRPr="006C20B0">
              <w:rPr>
                <w:rStyle w:val="Lienhypertexte"/>
                <w:rFonts w:ascii="Arial" w:hAnsi="Arial" w:cs="Arial"/>
                <w:b/>
                <w:bCs/>
                <w:noProof/>
                <w:snapToGrid w:val="0"/>
              </w:rPr>
              <w:t>PROTECTION DE L’ENVIRONNEMENT, EMPREINTE SOCIETALE, CLAUSE D’INSERTION</w:t>
            </w:r>
            <w:r w:rsidR="00C03395">
              <w:rPr>
                <w:noProof/>
                <w:webHidden/>
              </w:rPr>
              <w:tab/>
            </w:r>
            <w:r w:rsidR="00C03395">
              <w:rPr>
                <w:noProof/>
                <w:webHidden/>
              </w:rPr>
              <w:fldChar w:fldCharType="begin"/>
            </w:r>
            <w:r w:rsidR="00C03395">
              <w:rPr>
                <w:noProof/>
                <w:webHidden/>
              </w:rPr>
              <w:instrText xml:space="preserve"> PAGEREF _Toc202189157 \h </w:instrText>
            </w:r>
            <w:r w:rsidR="00C03395">
              <w:rPr>
                <w:noProof/>
                <w:webHidden/>
              </w:rPr>
            </w:r>
            <w:r w:rsidR="00C03395">
              <w:rPr>
                <w:noProof/>
                <w:webHidden/>
              </w:rPr>
              <w:fldChar w:fldCharType="separate"/>
            </w:r>
            <w:r w:rsidR="00C03395">
              <w:rPr>
                <w:noProof/>
                <w:webHidden/>
              </w:rPr>
              <w:t>14</w:t>
            </w:r>
            <w:r w:rsidR="00C03395">
              <w:rPr>
                <w:noProof/>
                <w:webHidden/>
              </w:rPr>
              <w:fldChar w:fldCharType="end"/>
            </w:r>
          </w:hyperlink>
        </w:p>
        <w:p w14:paraId="56F49940" w14:textId="5FB15DE6" w:rsidR="00C03395" w:rsidRDefault="004E0BDC">
          <w:pPr>
            <w:pStyle w:val="TM2"/>
            <w:tabs>
              <w:tab w:val="left" w:pos="1100"/>
              <w:tab w:val="right" w:leader="dot" w:pos="9062"/>
            </w:tabs>
            <w:rPr>
              <w:rFonts w:cstheme="minorBidi"/>
              <w:noProof/>
            </w:rPr>
          </w:pPr>
          <w:hyperlink w:anchor="_Toc202189158" w:history="1">
            <w:r w:rsidR="00C03395" w:rsidRPr="006C20B0">
              <w:rPr>
                <w:rStyle w:val="Lienhypertexte"/>
                <w:rFonts w:ascii="Arial" w:eastAsia="Times New Roman" w:hAnsi="Arial" w:cs="Arial"/>
                <w:noProof/>
              </w:rPr>
              <w:t>15.1.</w:t>
            </w:r>
            <w:r w:rsidR="00C03395">
              <w:rPr>
                <w:rFonts w:cstheme="minorBidi"/>
                <w:noProof/>
              </w:rPr>
              <w:tab/>
            </w:r>
            <w:r w:rsidR="00C03395" w:rsidRPr="006C20B0">
              <w:rPr>
                <w:rStyle w:val="Lienhypertexte"/>
                <w:rFonts w:ascii="Arial" w:eastAsiaTheme="minorHAnsi" w:hAnsi="Arial" w:cs="Arial"/>
                <w:noProof/>
              </w:rPr>
              <w:t>Exigences réglementaires environnementales</w:t>
            </w:r>
            <w:r w:rsidR="00C03395">
              <w:rPr>
                <w:noProof/>
                <w:webHidden/>
              </w:rPr>
              <w:tab/>
            </w:r>
            <w:r w:rsidR="00C03395">
              <w:rPr>
                <w:noProof/>
                <w:webHidden/>
              </w:rPr>
              <w:fldChar w:fldCharType="begin"/>
            </w:r>
            <w:r w:rsidR="00C03395">
              <w:rPr>
                <w:noProof/>
                <w:webHidden/>
              </w:rPr>
              <w:instrText xml:space="preserve"> PAGEREF _Toc202189158 \h </w:instrText>
            </w:r>
            <w:r w:rsidR="00C03395">
              <w:rPr>
                <w:noProof/>
                <w:webHidden/>
              </w:rPr>
            </w:r>
            <w:r w:rsidR="00C03395">
              <w:rPr>
                <w:noProof/>
                <w:webHidden/>
              </w:rPr>
              <w:fldChar w:fldCharType="separate"/>
            </w:r>
            <w:r w:rsidR="00C03395">
              <w:rPr>
                <w:noProof/>
                <w:webHidden/>
              </w:rPr>
              <w:t>14</w:t>
            </w:r>
            <w:r w:rsidR="00C03395">
              <w:rPr>
                <w:noProof/>
                <w:webHidden/>
              </w:rPr>
              <w:fldChar w:fldCharType="end"/>
            </w:r>
          </w:hyperlink>
        </w:p>
        <w:p w14:paraId="00A80B30" w14:textId="553F6FF4" w:rsidR="00C03395" w:rsidRDefault="004E0BDC">
          <w:pPr>
            <w:pStyle w:val="TM2"/>
            <w:tabs>
              <w:tab w:val="left" w:pos="1100"/>
              <w:tab w:val="right" w:leader="dot" w:pos="9062"/>
            </w:tabs>
            <w:rPr>
              <w:rFonts w:cstheme="minorBidi"/>
              <w:noProof/>
            </w:rPr>
          </w:pPr>
          <w:hyperlink w:anchor="_Toc202189159" w:history="1">
            <w:r w:rsidR="00C03395" w:rsidRPr="006C20B0">
              <w:rPr>
                <w:rStyle w:val="Lienhypertexte"/>
                <w:rFonts w:ascii="Arial" w:eastAsia="Times New Roman" w:hAnsi="Arial" w:cs="Arial"/>
                <w:noProof/>
              </w:rPr>
              <w:t>15.2.</w:t>
            </w:r>
            <w:r w:rsidR="00C03395">
              <w:rPr>
                <w:rFonts w:cstheme="minorBidi"/>
                <w:noProof/>
              </w:rPr>
              <w:tab/>
            </w:r>
            <w:r w:rsidR="00C03395" w:rsidRPr="006C20B0">
              <w:rPr>
                <w:rStyle w:val="Lienhypertexte"/>
                <w:rFonts w:ascii="Arial" w:eastAsiaTheme="minorHAnsi" w:hAnsi="Arial" w:cs="Arial"/>
                <w:noProof/>
              </w:rPr>
              <w:t>Responsabilité sociétale</w:t>
            </w:r>
            <w:r w:rsidR="00C03395">
              <w:rPr>
                <w:noProof/>
                <w:webHidden/>
              </w:rPr>
              <w:tab/>
            </w:r>
            <w:r w:rsidR="00C03395">
              <w:rPr>
                <w:noProof/>
                <w:webHidden/>
              </w:rPr>
              <w:fldChar w:fldCharType="begin"/>
            </w:r>
            <w:r w:rsidR="00C03395">
              <w:rPr>
                <w:noProof/>
                <w:webHidden/>
              </w:rPr>
              <w:instrText xml:space="preserve"> PAGEREF _Toc202189159 \h </w:instrText>
            </w:r>
            <w:r w:rsidR="00C03395">
              <w:rPr>
                <w:noProof/>
                <w:webHidden/>
              </w:rPr>
            </w:r>
            <w:r w:rsidR="00C03395">
              <w:rPr>
                <w:noProof/>
                <w:webHidden/>
              </w:rPr>
              <w:fldChar w:fldCharType="separate"/>
            </w:r>
            <w:r w:rsidR="00C03395">
              <w:rPr>
                <w:noProof/>
                <w:webHidden/>
              </w:rPr>
              <w:t>14</w:t>
            </w:r>
            <w:r w:rsidR="00C03395">
              <w:rPr>
                <w:noProof/>
                <w:webHidden/>
              </w:rPr>
              <w:fldChar w:fldCharType="end"/>
            </w:r>
          </w:hyperlink>
        </w:p>
        <w:p w14:paraId="49C1E93C" w14:textId="32C59F68" w:rsidR="00C03395" w:rsidRDefault="004E0BDC">
          <w:pPr>
            <w:pStyle w:val="TM2"/>
            <w:tabs>
              <w:tab w:val="left" w:pos="1100"/>
              <w:tab w:val="right" w:leader="dot" w:pos="9062"/>
            </w:tabs>
            <w:rPr>
              <w:rFonts w:cstheme="minorBidi"/>
              <w:noProof/>
            </w:rPr>
          </w:pPr>
          <w:hyperlink w:anchor="_Toc202189160" w:history="1">
            <w:r w:rsidR="00C03395" w:rsidRPr="006C20B0">
              <w:rPr>
                <w:rStyle w:val="Lienhypertexte"/>
                <w:rFonts w:ascii="Arial" w:eastAsia="Times New Roman" w:hAnsi="Arial" w:cs="Arial"/>
                <w:noProof/>
              </w:rPr>
              <w:t>15.3.</w:t>
            </w:r>
            <w:r w:rsidR="00C03395">
              <w:rPr>
                <w:rFonts w:cstheme="minorBidi"/>
                <w:noProof/>
              </w:rPr>
              <w:tab/>
            </w:r>
            <w:r w:rsidR="00C03395" w:rsidRPr="006C20B0">
              <w:rPr>
                <w:rStyle w:val="Lienhypertexte"/>
                <w:rFonts w:ascii="Arial" w:eastAsiaTheme="minorHAnsi" w:hAnsi="Arial" w:cs="Arial"/>
                <w:noProof/>
              </w:rPr>
              <w:t>Clause sociale</w:t>
            </w:r>
            <w:r w:rsidR="00C03395">
              <w:rPr>
                <w:noProof/>
                <w:webHidden/>
              </w:rPr>
              <w:tab/>
            </w:r>
            <w:r w:rsidR="00C03395">
              <w:rPr>
                <w:noProof/>
                <w:webHidden/>
              </w:rPr>
              <w:fldChar w:fldCharType="begin"/>
            </w:r>
            <w:r w:rsidR="00C03395">
              <w:rPr>
                <w:noProof/>
                <w:webHidden/>
              </w:rPr>
              <w:instrText xml:space="preserve"> PAGEREF _Toc202189160 \h </w:instrText>
            </w:r>
            <w:r w:rsidR="00C03395">
              <w:rPr>
                <w:noProof/>
                <w:webHidden/>
              </w:rPr>
            </w:r>
            <w:r w:rsidR="00C03395">
              <w:rPr>
                <w:noProof/>
                <w:webHidden/>
              </w:rPr>
              <w:fldChar w:fldCharType="separate"/>
            </w:r>
            <w:r w:rsidR="00C03395">
              <w:rPr>
                <w:noProof/>
                <w:webHidden/>
              </w:rPr>
              <w:t>15</w:t>
            </w:r>
            <w:r w:rsidR="00C03395">
              <w:rPr>
                <w:noProof/>
                <w:webHidden/>
              </w:rPr>
              <w:fldChar w:fldCharType="end"/>
            </w:r>
          </w:hyperlink>
        </w:p>
        <w:p w14:paraId="2F1D7080" w14:textId="4B8F696B" w:rsidR="00C03395" w:rsidRDefault="004E0BDC">
          <w:pPr>
            <w:pStyle w:val="TM2"/>
            <w:tabs>
              <w:tab w:val="left" w:pos="1320"/>
              <w:tab w:val="right" w:leader="dot" w:pos="9062"/>
            </w:tabs>
            <w:rPr>
              <w:rFonts w:cstheme="minorBidi"/>
              <w:noProof/>
            </w:rPr>
          </w:pPr>
          <w:hyperlink w:anchor="_Toc202189161" w:history="1">
            <w:r w:rsidR="00C03395" w:rsidRPr="006C20B0">
              <w:rPr>
                <w:rStyle w:val="Lienhypertexte"/>
                <w:rFonts w:ascii="Arial" w:eastAsia="Times New Roman" w:hAnsi="Arial"/>
                <w:noProof/>
              </w:rPr>
              <w:t>15.3.1.</w:t>
            </w:r>
            <w:r w:rsidR="00C03395">
              <w:rPr>
                <w:rFonts w:cstheme="minorBidi"/>
                <w:noProof/>
              </w:rPr>
              <w:tab/>
            </w:r>
            <w:r w:rsidR="00C03395" w:rsidRPr="006C20B0">
              <w:rPr>
                <w:rStyle w:val="Lienhypertexte"/>
                <w:rFonts w:ascii="Arial" w:eastAsiaTheme="minorHAnsi" w:hAnsi="Arial" w:cs="Arial"/>
                <w:noProof/>
              </w:rPr>
              <w:t>Mise en œuvre des clauses sociales</w:t>
            </w:r>
            <w:r w:rsidR="00C03395">
              <w:rPr>
                <w:noProof/>
                <w:webHidden/>
              </w:rPr>
              <w:tab/>
            </w:r>
            <w:r w:rsidR="00C03395">
              <w:rPr>
                <w:noProof/>
                <w:webHidden/>
              </w:rPr>
              <w:fldChar w:fldCharType="begin"/>
            </w:r>
            <w:r w:rsidR="00C03395">
              <w:rPr>
                <w:noProof/>
                <w:webHidden/>
              </w:rPr>
              <w:instrText xml:space="preserve"> PAGEREF _Toc202189161 \h </w:instrText>
            </w:r>
            <w:r w:rsidR="00C03395">
              <w:rPr>
                <w:noProof/>
                <w:webHidden/>
              </w:rPr>
            </w:r>
            <w:r w:rsidR="00C03395">
              <w:rPr>
                <w:noProof/>
                <w:webHidden/>
              </w:rPr>
              <w:fldChar w:fldCharType="separate"/>
            </w:r>
            <w:r w:rsidR="00C03395">
              <w:rPr>
                <w:noProof/>
                <w:webHidden/>
              </w:rPr>
              <w:t>15</w:t>
            </w:r>
            <w:r w:rsidR="00C03395">
              <w:rPr>
                <w:noProof/>
                <w:webHidden/>
              </w:rPr>
              <w:fldChar w:fldCharType="end"/>
            </w:r>
          </w:hyperlink>
        </w:p>
        <w:p w14:paraId="1771AB4E" w14:textId="04E39E2D" w:rsidR="00C03395" w:rsidRDefault="004E0BDC">
          <w:pPr>
            <w:pStyle w:val="TM2"/>
            <w:tabs>
              <w:tab w:val="left" w:pos="1320"/>
              <w:tab w:val="right" w:leader="dot" w:pos="9062"/>
            </w:tabs>
            <w:rPr>
              <w:rFonts w:cstheme="minorBidi"/>
              <w:noProof/>
            </w:rPr>
          </w:pPr>
          <w:hyperlink w:anchor="_Toc202189162" w:history="1">
            <w:r w:rsidR="00C03395" w:rsidRPr="006C20B0">
              <w:rPr>
                <w:rStyle w:val="Lienhypertexte"/>
                <w:rFonts w:ascii="Arial" w:eastAsiaTheme="minorHAnsi" w:hAnsi="Arial"/>
                <w:noProof/>
              </w:rPr>
              <w:t>15.3.2.</w:t>
            </w:r>
            <w:r w:rsidR="00C03395">
              <w:rPr>
                <w:rFonts w:cstheme="minorBidi"/>
                <w:noProof/>
              </w:rPr>
              <w:tab/>
            </w:r>
            <w:r w:rsidR="00C03395" w:rsidRPr="006C20B0">
              <w:rPr>
                <w:rStyle w:val="Lienhypertexte"/>
                <w:rFonts w:ascii="Arial" w:eastAsiaTheme="minorHAnsi" w:hAnsi="Arial" w:cs="Arial"/>
                <w:noProof/>
              </w:rPr>
              <w:t>Nombre d’heures d’insertion exigées</w:t>
            </w:r>
            <w:r w:rsidR="00C03395">
              <w:rPr>
                <w:noProof/>
                <w:webHidden/>
              </w:rPr>
              <w:tab/>
            </w:r>
            <w:r w:rsidR="00C03395">
              <w:rPr>
                <w:noProof/>
                <w:webHidden/>
              </w:rPr>
              <w:fldChar w:fldCharType="begin"/>
            </w:r>
            <w:r w:rsidR="00C03395">
              <w:rPr>
                <w:noProof/>
                <w:webHidden/>
              </w:rPr>
              <w:instrText xml:space="preserve"> PAGEREF _Toc202189162 \h </w:instrText>
            </w:r>
            <w:r w:rsidR="00C03395">
              <w:rPr>
                <w:noProof/>
                <w:webHidden/>
              </w:rPr>
            </w:r>
            <w:r w:rsidR="00C03395">
              <w:rPr>
                <w:noProof/>
                <w:webHidden/>
              </w:rPr>
              <w:fldChar w:fldCharType="separate"/>
            </w:r>
            <w:r w:rsidR="00C03395">
              <w:rPr>
                <w:noProof/>
                <w:webHidden/>
              </w:rPr>
              <w:t>15</w:t>
            </w:r>
            <w:r w:rsidR="00C03395">
              <w:rPr>
                <w:noProof/>
                <w:webHidden/>
              </w:rPr>
              <w:fldChar w:fldCharType="end"/>
            </w:r>
          </w:hyperlink>
        </w:p>
        <w:p w14:paraId="7EC589C7" w14:textId="38867B27" w:rsidR="00C03395" w:rsidRDefault="004E0BDC">
          <w:pPr>
            <w:pStyle w:val="TM2"/>
            <w:tabs>
              <w:tab w:val="left" w:pos="1320"/>
              <w:tab w:val="right" w:leader="dot" w:pos="9062"/>
            </w:tabs>
            <w:rPr>
              <w:rFonts w:cstheme="minorBidi"/>
              <w:noProof/>
            </w:rPr>
          </w:pPr>
          <w:hyperlink w:anchor="_Toc202189163" w:history="1">
            <w:r w:rsidR="00C03395" w:rsidRPr="006C20B0">
              <w:rPr>
                <w:rStyle w:val="Lienhypertexte"/>
                <w:rFonts w:ascii="Arial" w:eastAsiaTheme="minorHAnsi" w:hAnsi="Arial"/>
                <w:noProof/>
              </w:rPr>
              <w:t>15.3.3.</w:t>
            </w:r>
            <w:r w:rsidR="00C03395">
              <w:rPr>
                <w:rFonts w:cstheme="minorBidi"/>
                <w:noProof/>
              </w:rPr>
              <w:tab/>
            </w:r>
            <w:r w:rsidR="00C03395" w:rsidRPr="006C20B0">
              <w:rPr>
                <w:rStyle w:val="Lienhypertexte"/>
                <w:rFonts w:ascii="Arial" w:eastAsiaTheme="minorHAnsi" w:hAnsi="Arial" w:cs="Arial"/>
                <w:noProof/>
              </w:rPr>
              <w:t>Publics visés</w:t>
            </w:r>
            <w:r w:rsidR="00C03395">
              <w:rPr>
                <w:noProof/>
                <w:webHidden/>
              </w:rPr>
              <w:tab/>
            </w:r>
            <w:r w:rsidR="00C03395">
              <w:rPr>
                <w:noProof/>
                <w:webHidden/>
              </w:rPr>
              <w:fldChar w:fldCharType="begin"/>
            </w:r>
            <w:r w:rsidR="00C03395">
              <w:rPr>
                <w:noProof/>
                <w:webHidden/>
              </w:rPr>
              <w:instrText xml:space="preserve"> PAGEREF _Toc202189163 \h </w:instrText>
            </w:r>
            <w:r w:rsidR="00C03395">
              <w:rPr>
                <w:noProof/>
                <w:webHidden/>
              </w:rPr>
            </w:r>
            <w:r w:rsidR="00C03395">
              <w:rPr>
                <w:noProof/>
                <w:webHidden/>
              </w:rPr>
              <w:fldChar w:fldCharType="separate"/>
            </w:r>
            <w:r w:rsidR="00C03395">
              <w:rPr>
                <w:noProof/>
                <w:webHidden/>
              </w:rPr>
              <w:t>16</w:t>
            </w:r>
            <w:r w:rsidR="00C03395">
              <w:rPr>
                <w:noProof/>
                <w:webHidden/>
              </w:rPr>
              <w:fldChar w:fldCharType="end"/>
            </w:r>
          </w:hyperlink>
        </w:p>
        <w:p w14:paraId="7B438B34" w14:textId="145F6F91" w:rsidR="00C03395" w:rsidRDefault="004E0BDC">
          <w:pPr>
            <w:pStyle w:val="TM2"/>
            <w:tabs>
              <w:tab w:val="left" w:pos="1320"/>
              <w:tab w:val="right" w:leader="dot" w:pos="9062"/>
            </w:tabs>
            <w:rPr>
              <w:rFonts w:cstheme="minorBidi"/>
              <w:noProof/>
            </w:rPr>
          </w:pPr>
          <w:hyperlink w:anchor="_Toc202189164" w:history="1">
            <w:r w:rsidR="00C03395" w:rsidRPr="006C20B0">
              <w:rPr>
                <w:rStyle w:val="Lienhypertexte"/>
                <w:rFonts w:ascii="Arial" w:eastAsiaTheme="minorHAnsi" w:hAnsi="Arial"/>
                <w:noProof/>
              </w:rPr>
              <w:t>15.3.4.</w:t>
            </w:r>
            <w:r w:rsidR="00C03395">
              <w:rPr>
                <w:rFonts w:cstheme="minorBidi"/>
                <w:noProof/>
              </w:rPr>
              <w:tab/>
            </w:r>
            <w:r w:rsidR="00C03395" w:rsidRPr="006C20B0">
              <w:rPr>
                <w:rStyle w:val="Lienhypertexte"/>
                <w:rFonts w:ascii="Arial" w:eastAsiaTheme="minorHAnsi" w:hAnsi="Arial" w:cs="Arial"/>
                <w:noProof/>
              </w:rPr>
              <w:t>Les modalités de mise en œuvre</w:t>
            </w:r>
            <w:r w:rsidR="00C03395">
              <w:rPr>
                <w:noProof/>
                <w:webHidden/>
              </w:rPr>
              <w:tab/>
            </w:r>
            <w:r w:rsidR="00C03395">
              <w:rPr>
                <w:noProof/>
                <w:webHidden/>
              </w:rPr>
              <w:fldChar w:fldCharType="begin"/>
            </w:r>
            <w:r w:rsidR="00C03395">
              <w:rPr>
                <w:noProof/>
                <w:webHidden/>
              </w:rPr>
              <w:instrText xml:space="preserve"> PAGEREF _Toc202189164 \h </w:instrText>
            </w:r>
            <w:r w:rsidR="00C03395">
              <w:rPr>
                <w:noProof/>
                <w:webHidden/>
              </w:rPr>
            </w:r>
            <w:r w:rsidR="00C03395">
              <w:rPr>
                <w:noProof/>
                <w:webHidden/>
              </w:rPr>
              <w:fldChar w:fldCharType="separate"/>
            </w:r>
            <w:r w:rsidR="00C03395">
              <w:rPr>
                <w:noProof/>
                <w:webHidden/>
              </w:rPr>
              <w:t>16</w:t>
            </w:r>
            <w:r w:rsidR="00C03395">
              <w:rPr>
                <w:noProof/>
                <w:webHidden/>
              </w:rPr>
              <w:fldChar w:fldCharType="end"/>
            </w:r>
          </w:hyperlink>
        </w:p>
        <w:p w14:paraId="69404A17" w14:textId="486C0F3F" w:rsidR="00C03395" w:rsidRDefault="004E0BDC">
          <w:pPr>
            <w:pStyle w:val="TM2"/>
            <w:tabs>
              <w:tab w:val="left" w:pos="1320"/>
              <w:tab w:val="right" w:leader="dot" w:pos="9062"/>
            </w:tabs>
            <w:rPr>
              <w:rFonts w:cstheme="minorBidi"/>
              <w:noProof/>
            </w:rPr>
          </w:pPr>
          <w:hyperlink w:anchor="_Toc202189165" w:history="1">
            <w:r w:rsidR="00C03395" w:rsidRPr="006C20B0">
              <w:rPr>
                <w:rStyle w:val="Lienhypertexte"/>
                <w:rFonts w:ascii="Arial" w:eastAsiaTheme="minorHAnsi" w:hAnsi="Arial"/>
                <w:noProof/>
              </w:rPr>
              <w:t>15.3.5.</w:t>
            </w:r>
            <w:r w:rsidR="00C03395">
              <w:rPr>
                <w:rFonts w:cstheme="minorBidi"/>
                <w:noProof/>
              </w:rPr>
              <w:tab/>
            </w:r>
            <w:r w:rsidR="00C03395" w:rsidRPr="006C20B0">
              <w:rPr>
                <w:rStyle w:val="Lienhypertexte"/>
                <w:rFonts w:ascii="Arial" w:eastAsiaTheme="minorHAnsi" w:hAnsi="Arial" w:cs="Arial"/>
                <w:noProof/>
              </w:rPr>
              <w:t>Modalités de mise en œuvre en cas de mutualisation des heures d’insertion</w:t>
            </w:r>
            <w:r w:rsidR="00C03395">
              <w:rPr>
                <w:noProof/>
                <w:webHidden/>
              </w:rPr>
              <w:tab/>
            </w:r>
            <w:r w:rsidR="00C03395">
              <w:rPr>
                <w:noProof/>
                <w:webHidden/>
              </w:rPr>
              <w:fldChar w:fldCharType="begin"/>
            </w:r>
            <w:r w:rsidR="00C03395">
              <w:rPr>
                <w:noProof/>
                <w:webHidden/>
              </w:rPr>
              <w:instrText xml:space="preserve"> PAGEREF _Toc202189165 \h </w:instrText>
            </w:r>
            <w:r w:rsidR="00C03395">
              <w:rPr>
                <w:noProof/>
                <w:webHidden/>
              </w:rPr>
            </w:r>
            <w:r w:rsidR="00C03395">
              <w:rPr>
                <w:noProof/>
                <w:webHidden/>
              </w:rPr>
              <w:fldChar w:fldCharType="separate"/>
            </w:r>
            <w:r w:rsidR="00C03395">
              <w:rPr>
                <w:noProof/>
                <w:webHidden/>
              </w:rPr>
              <w:t>17</w:t>
            </w:r>
            <w:r w:rsidR="00C03395">
              <w:rPr>
                <w:noProof/>
                <w:webHidden/>
              </w:rPr>
              <w:fldChar w:fldCharType="end"/>
            </w:r>
          </w:hyperlink>
        </w:p>
        <w:p w14:paraId="62674C77" w14:textId="6FA79886" w:rsidR="00C03395" w:rsidRDefault="004E0BDC">
          <w:pPr>
            <w:pStyle w:val="TM2"/>
            <w:tabs>
              <w:tab w:val="left" w:pos="1320"/>
              <w:tab w:val="right" w:leader="dot" w:pos="9062"/>
            </w:tabs>
            <w:rPr>
              <w:rFonts w:cstheme="minorBidi"/>
              <w:noProof/>
            </w:rPr>
          </w:pPr>
          <w:hyperlink w:anchor="_Toc202189166" w:history="1">
            <w:r w:rsidR="00C03395" w:rsidRPr="006C20B0">
              <w:rPr>
                <w:rStyle w:val="Lienhypertexte"/>
                <w:rFonts w:ascii="Arial" w:eastAsiaTheme="minorHAnsi" w:hAnsi="Arial"/>
                <w:bCs/>
                <w:noProof/>
              </w:rPr>
              <w:t>15.3.6.</w:t>
            </w:r>
            <w:r w:rsidR="00C03395">
              <w:rPr>
                <w:rFonts w:cstheme="minorBidi"/>
                <w:noProof/>
              </w:rPr>
              <w:tab/>
            </w:r>
            <w:r w:rsidR="00C03395" w:rsidRPr="006C20B0">
              <w:rPr>
                <w:rStyle w:val="Lienhypertexte"/>
                <w:rFonts w:ascii="Arial" w:eastAsiaTheme="minorHAnsi" w:hAnsi="Arial" w:cs="Arial"/>
                <w:noProof/>
              </w:rPr>
              <w:t>Dispositif d'accompagnement des entreprises</w:t>
            </w:r>
            <w:r w:rsidR="00C03395">
              <w:rPr>
                <w:noProof/>
                <w:webHidden/>
              </w:rPr>
              <w:tab/>
            </w:r>
            <w:r w:rsidR="00C03395">
              <w:rPr>
                <w:noProof/>
                <w:webHidden/>
              </w:rPr>
              <w:fldChar w:fldCharType="begin"/>
            </w:r>
            <w:r w:rsidR="00C03395">
              <w:rPr>
                <w:noProof/>
                <w:webHidden/>
              </w:rPr>
              <w:instrText xml:space="preserve"> PAGEREF _Toc202189166 \h </w:instrText>
            </w:r>
            <w:r w:rsidR="00C03395">
              <w:rPr>
                <w:noProof/>
                <w:webHidden/>
              </w:rPr>
            </w:r>
            <w:r w:rsidR="00C03395">
              <w:rPr>
                <w:noProof/>
                <w:webHidden/>
              </w:rPr>
              <w:fldChar w:fldCharType="separate"/>
            </w:r>
            <w:r w:rsidR="00C03395">
              <w:rPr>
                <w:noProof/>
                <w:webHidden/>
              </w:rPr>
              <w:t>18</w:t>
            </w:r>
            <w:r w:rsidR="00C03395">
              <w:rPr>
                <w:noProof/>
                <w:webHidden/>
              </w:rPr>
              <w:fldChar w:fldCharType="end"/>
            </w:r>
          </w:hyperlink>
        </w:p>
        <w:p w14:paraId="2FED5197" w14:textId="280A8FEE" w:rsidR="00C03395" w:rsidRDefault="004E0BDC">
          <w:pPr>
            <w:pStyle w:val="TM2"/>
            <w:tabs>
              <w:tab w:val="left" w:pos="1320"/>
              <w:tab w:val="right" w:leader="dot" w:pos="9062"/>
            </w:tabs>
            <w:rPr>
              <w:rFonts w:cstheme="minorBidi"/>
              <w:noProof/>
            </w:rPr>
          </w:pPr>
          <w:hyperlink w:anchor="_Toc202189167" w:history="1">
            <w:r w:rsidR="00C03395" w:rsidRPr="006C20B0">
              <w:rPr>
                <w:rStyle w:val="Lienhypertexte"/>
                <w:rFonts w:ascii="Arial" w:eastAsiaTheme="minorHAnsi" w:hAnsi="Arial"/>
                <w:noProof/>
              </w:rPr>
              <w:t>15.3.7.</w:t>
            </w:r>
            <w:r w:rsidR="00C03395">
              <w:rPr>
                <w:rFonts w:cstheme="minorBidi"/>
                <w:noProof/>
              </w:rPr>
              <w:tab/>
            </w:r>
            <w:r w:rsidR="00C03395" w:rsidRPr="006C20B0">
              <w:rPr>
                <w:rStyle w:val="Lienhypertexte"/>
                <w:rFonts w:ascii="Arial" w:eastAsiaTheme="minorHAnsi" w:hAnsi="Arial" w:cs="Arial"/>
                <w:noProof/>
              </w:rPr>
              <w:t>Suivi de l’action d’insertion</w:t>
            </w:r>
            <w:r w:rsidR="00C03395">
              <w:rPr>
                <w:noProof/>
                <w:webHidden/>
              </w:rPr>
              <w:tab/>
            </w:r>
            <w:r w:rsidR="00C03395">
              <w:rPr>
                <w:noProof/>
                <w:webHidden/>
              </w:rPr>
              <w:fldChar w:fldCharType="begin"/>
            </w:r>
            <w:r w:rsidR="00C03395">
              <w:rPr>
                <w:noProof/>
                <w:webHidden/>
              </w:rPr>
              <w:instrText xml:space="preserve"> PAGEREF _Toc202189167 \h </w:instrText>
            </w:r>
            <w:r w:rsidR="00C03395">
              <w:rPr>
                <w:noProof/>
                <w:webHidden/>
              </w:rPr>
            </w:r>
            <w:r w:rsidR="00C03395">
              <w:rPr>
                <w:noProof/>
                <w:webHidden/>
              </w:rPr>
              <w:fldChar w:fldCharType="separate"/>
            </w:r>
            <w:r w:rsidR="00C03395">
              <w:rPr>
                <w:noProof/>
                <w:webHidden/>
              </w:rPr>
              <w:t>19</w:t>
            </w:r>
            <w:r w:rsidR="00C03395">
              <w:rPr>
                <w:noProof/>
                <w:webHidden/>
              </w:rPr>
              <w:fldChar w:fldCharType="end"/>
            </w:r>
          </w:hyperlink>
        </w:p>
        <w:p w14:paraId="3E5FD7F6" w14:textId="243E511A" w:rsidR="00C03395" w:rsidRDefault="004E0BDC">
          <w:pPr>
            <w:pStyle w:val="TM2"/>
            <w:tabs>
              <w:tab w:val="left" w:pos="1320"/>
              <w:tab w:val="right" w:leader="dot" w:pos="9062"/>
            </w:tabs>
            <w:rPr>
              <w:rFonts w:cstheme="minorBidi"/>
              <w:noProof/>
            </w:rPr>
          </w:pPr>
          <w:hyperlink w:anchor="_Toc202189168" w:history="1">
            <w:r w:rsidR="00C03395" w:rsidRPr="006C20B0">
              <w:rPr>
                <w:rStyle w:val="Lienhypertexte"/>
                <w:rFonts w:ascii="Arial" w:eastAsiaTheme="minorHAnsi" w:hAnsi="Arial"/>
                <w:noProof/>
              </w:rPr>
              <w:t>15.3.8.</w:t>
            </w:r>
            <w:r w:rsidR="00C03395">
              <w:rPr>
                <w:rFonts w:cstheme="minorBidi"/>
                <w:noProof/>
              </w:rPr>
              <w:tab/>
            </w:r>
            <w:r w:rsidR="00C03395" w:rsidRPr="006C20B0">
              <w:rPr>
                <w:rStyle w:val="Lienhypertexte"/>
                <w:rFonts w:ascii="Arial" w:eastAsiaTheme="minorHAnsi" w:hAnsi="Arial" w:cs="Arial"/>
                <w:noProof/>
              </w:rPr>
              <w:t>Difficultés de réalisation</w:t>
            </w:r>
            <w:r w:rsidR="00C03395">
              <w:rPr>
                <w:noProof/>
                <w:webHidden/>
              </w:rPr>
              <w:tab/>
            </w:r>
            <w:r w:rsidR="00C03395">
              <w:rPr>
                <w:noProof/>
                <w:webHidden/>
              </w:rPr>
              <w:fldChar w:fldCharType="begin"/>
            </w:r>
            <w:r w:rsidR="00C03395">
              <w:rPr>
                <w:noProof/>
                <w:webHidden/>
              </w:rPr>
              <w:instrText xml:space="preserve"> PAGEREF _Toc202189168 \h </w:instrText>
            </w:r>
            <w:r w:rsidR="00C03395">
              <w:rPr>
                <w:noProof/>
                <w:webHidden/>
              </w:rPr>
            </w:r>
            <w:r w:rsidR="00C03395">
              <w:rPr>
                <w:noProof/>
                <w:webHidden/>
              </w:rPr>
              <w:fldChar w:fldCharType="separate"/>
            </w:r>
            <w:r w:rsidR="00C03395">
              <w:rPr>
                <w:noProof/>
                <w:webHidden/>
              </w:rPr>
              <w:t>20</w:t>
            </w:r>
            <w:r w:rsidR="00C03395">
              <w:rPr>
                <w:noProof/>
                <w:webHidden/>
              </w:rPr>
              <w:fldChar w:fldCharType="end"/>
            </w:r>
          </w:hyperlink>
        </w:p>
        <w:p w14:paraId="7DECC47E" w14:textId="5651AAF0" w:rsidR="00C03395" w:rsidRDefault="004E0BDC">
          <w:pPr>
            <w:pStyle w:val="TM2"/>
            <w:tabs>
              <w:tab w:val="left" w:pos="1320"/>
              <w:tab w:val="right" w:leader="dot" w:pos="9062"/>
            </w:tabs>
            <w:rPr>
              <w:rFonts w:cstheme="minorBidi"/>
              <w:noProof/>
            </w:rPr>
          </w:pPr>
          <w:hyperlink w:anchor="_Toc202189169" w:history="1">
            <w:r w:rsidR="00C03395" w:rsidRPr="006C20B0">
              <w:rPr>
                <w:rStyle w:val="Lienhypertexte"/>
                <w:rFonts w:ascii="Arial" w:eastAsiaTheme="minorHAnsi" w:hAnsi="Arial"/>
                <w:noProof/>
              </w:rPr>
              <w:t>15.3.9.</w:t>
            </w:r>
            <w:r w:rsidR="00C03395">
              <w:rPr>
                <w:rFonts w:cstheme="minorBidi"/>
                <w:noProof/>
              </w:rPr>
              <w:tab/>
            </w:r>
            <w:r w:rsidR="00C03395" w:rsidRPr="006C20B0">
              <w:rPr>
                <w:rStyle w:val="Lienhypertexte"/>
                <w:rFonts w:ascii="Arial" w:eastAsiaTheme="minorHAnsi" w:hAnsi="Arial" w:cs="Arial"/>
                <w:noProof/>
              </w:rPr>
              <w:t>Bilan de l’action d’insertion</w:t>
            </w:r>
            <w:r w:rsidR="00C03395">
              <w:rPr>
                <w:noProof/>
                <w:webHidden/>
              </w:rPr>
              <w:tab/>
            </w:r>
            <w:r w:rsidR="00C03395">
              <w:rPr>
                <w:noProof/>
                <w:webHidden/>
              </w:rPr>
              <w:fldChar w:fldCharType="begin"/>
            </w:r>
            <w:r w:rsidR="00C03395">
              <w:rPr>
                <w:noProof/>
                <w:webHidden/>
              </w:rPr>
              <w:instrText xml:space="preserve"> PAGEREF _Toc202189169 \h </w:instrText>
            </w:r>
            <w:r w:rsidR="00C03395">
              <w:rPr>
                <w:noProof/>
                <w:webHidden/>
              </w:rPr>
            </w:r>
            <w:r w:rsidR="00C03395">
              <w:rPr>
                <w:noProof/>
                <w:webHidden/>
              </w:rPr>
              <w:fldChar w:fldCharType="separate"/>
            </w:r>
            <w:r w:rsidR="00C03395">
              <w:rPr>
                <w:noProof/>
                <w:webHidden/>
              </w:rPr>
              <w:t>20</w:t>
            </w:r>
            <w:r w:rsidR="00C03395">
              <w:rPr>
                <w:noProof/>
                <w:webHidden/>
              </w:rPr>
              <w:fldChar w:fldCharType="end"/>
            </w:r>
          </w:hyperlink>
        </w:p>
        <w:p w14:paraId="7F3B0497" w14:textId="416CDB24" w:rsidR="00C03395" w:rsidRDefault="004E0BDC">
          <w:pPr>
            <w:pStyle w:val="TM2"/>
            <w:tabs>
              <w:tab w:val="left" w:pos="1320"/>
              <w:tab w:val="right" w:leader="dot" w:pos="9062"/>
            </w:tabs>
            <w:rPr>
              <w:rFonts w:cstheme="minorBidi"/>
              <w:noProof/>
            </w:rPr>
          </w:pPr>
          <w:hyperlink w:anchor="_Toc202189170" w:history="1">
            <w:r w:rsidR="00C03395" w:rsidRPr="006C20B0">
              <w:rPr>
                <w:rStyle w:val="Lienhypertexte"/>
                <w:rFonts w:ascii="Arial" w:eastAsiaTheme="minorHAnsi" w:hAnsi="Arial"/>
                <w:noProof/>
              </w:rPr>
              <w:t>15.3.10.</w:t>
            </w:r>
            <w:r w:rsidR="00C03395">
              <w:rPr>
                <w:rFonts w:cstheme="minorBidi"/>
                <w:noProof/>
              </w:rPr>
              <w:tab/>
            </w:r>
            <w:r w:rsidR="00C03395" w:rsidRPr="006C20B0">
              <w:rPr>
                <w:rStyle w:val="Lienhypertexte"/>
                <w:rFonts w:ascii="Arial" w:eastAsiaTheme="minorHAnsi" w:hAnsi="Arial" w:cs="Arial"/>
                <w:noProof/>
              </w:rPr>
              <w:t>Conditions d’exonération de l’application de la clause d’insertion professionnelle</w:t>
            </w:r>
            <w:r w:rsidR="00C03395">
              <w:rPr>
                <w:noProof/>
                <w:webHidden/>
              </w:rPr>
              <w:tab/>
            </w:r>
            <w:r w:rsidR="00C03395">
              <w:rPr>
                <w:noProof/>
                <w:webHidden/>
              </w:rPr>
              <w:fldChar w:fldCharType="begin"/>
            </w:r>
            <w:r w:rsidR="00C03395">
              <w:rPr>
                <w:noProof/>
                <w:webHidden/>
              </w:rPr>
              <w:instrText xml:space="preserve"> PAGEREF _Toc202189170 \h </w:instrText>
            </w:r>
            <w:r w:rsidR="00C03395">
              <w:rPr>
                <w:noProof/>
                <w:webHidden/>
              </w:rPr>
            </w:r>
            <w:r w:rsidR="00C03395">
              <w:rPr>
                <w:noProof/>
                <w:webHidden/>
              </w:rPr>
              <w:fldChar w:fldCharType="separate"/>
            </w:r>
            <w:r w:rsidR="00C03395">
              <w:rPr>
                <w:noProof/>
                <w:webHidden/>
              </w:rPr>
              <w:t>20</w:t>
            </w:r>
            <w:r w:rsidR="00C03395">
              <w:rPr>
                <w:noProof/>
                <w:webHidden/>
              </w:rPr>
              <w:fldChar w:fldCharType="end"/>
            </w:r>
          </w:hyperlink>
        </w:p>
        <w:p w14:paraId="162C0793" w14:textId="482361C0" w:rsidR="00C03395" w:rsidRDefault="004E0BDC">
          <w:pPr>
            <w:pStyle w:val="TM2"/>
            <w:tabs>
              <w:tab w:val="left" w:pos="1100"/>
              <w:tab w:val="right" w:leader="dot" w:pos="9062"/>
            </w:tabs>
            <w:rPr>
              <w:rFonts w:cstheme="minorBidi"/>
              <w:noProof/>
            </w:rPr>
          </w:pPr>
          <w:hyperlink w:anchor="_Toc202189171" w:history="1">
            <w:r w:rsidR="00C03395" w:rsidRPr="006C20B0">
              <w:rPr>
                <w:rStyle w:val="Lienhypertexte"/>
                <w:rFonts w:ascii="Arial" w:eastAsia="Times New Roman" w:hAnsi="Arial" w:cs="Arial"/>
                <w:noProof/>
              </w:rPr>
              <w:t>15.4.</w:t>
            </w:r>
            <w:r w:rsidR="00C03395">
              <w:rPr>
                <w:rFonts w:cstheme="minorBidi"/>
                <w:noProof/>
              </w:rPr>
              <w:tab/>
            </w:r>
            <w:r w:rsidR="00C03395" w:rsidRPr="006C20B0">
              <w:rPr>
                <w:rStyle w:val="Lienhypertexte"/>
                <w:rFonts w:ascii="Arial" w:eastAsiaTheme="minorHAnsi" w:hAnsi="Arial" w:cs="Arial"/>
                <w:noProof/>
              </w:rPr>
              <w:t>Respect des économies d’énergie et d’eau</w:t>
            </w:r>
            <w:r w:rsidR="00C03395">
              <w:rPr>
                <w:noProof/>
                <w:webHidden/>
              </w:rPr>
              <w:tab/>
            </w:r>
            <w:r w:rsidR="00C03395">
              <w:rPr>
                <w:noProof/>
                <w:webHidden/>
              </w:rPr>
              <w:fldChar w:fldCharType="begin"/>
            </w:r>
            <w:r w:rsidR="00C03395">
              <w:rPr>
                <w:noProof/>
                <w:webHidden/>
              </w:rPr>
              <w:instrText xml:space="preserve"> PAGEREF _Toc202189171 \h </w:instrText>
            </w:r>
            <w:r w:rsidR="00C03395">
              <w:rPr>
                <w:noProof/>
                <w:webHidden/>
              </w:rPr>
            </w:r>
            <w:r w:rsidR="00C03395">
              <w:rPr>
                <w:noProof/>
                <w:webHidden/>
              </w:rPr>
              <w:fldChar w:fldCharType="separate"/>
            </w:r>
            <w:r w:rsidR="00C03395">
              <w:rPr>
                <w:noProof/>
                <w:webHidden/>
              </w:rPr>
              <w:t>21</w:t>
            </w:r>
            <w:r w:rsidR="00C03395">
              <w:rPr>
                <w:noProof/>
                <w:webHidden/>
              </w:rPr>
              <w:fldChar w:fldCharType="end"/>
            </w:r>
          </w:hyperlink>
        </w:p>
        <w:p w14:paraId="322B497A" w14:textId="64A9C146" w:rsidR="00C03395" w:rsidRDefault="004E0BDC">
          <w:pPr>
            <w:pStyle w:val="TM1"/>
            <w:tabs>
              <w:tab w:val="left" w:pos="1760"/>
              <w:tab w:val="right" w:leader="dot" w:pos="9062"/>
            </w:tabs>
            <w:rPr>
              <w:rFonts w:cstheme="minorBidi"/>
              <w:noProof/>
            </w:rPr>
          </w:pPr>
          <w:hyperlink w:anchor="_Toc202189172" w:history="1">
            <w:r w:rsidR="00C03395" w:rsidRPr="006C20B0">
              <w:rPr>
                <w:rStyle w:val="Lienhypertexte"/>
                <w:rFonts w:ascii="Arial" w:hAnsi="Arial"/>
                <w:b/>
                <w:bCs/>
                <w:noProof/>
                <w:snapToGrid w:val="0"/>
              </w:rPr>
              <w:t>ARTICLE 16.</w:t>
            </w:r>
            <w:r w:rsidR="00C03395">
              <w:rPr>
                <w:rFonts w:cstheme="minorBidi"/>
                <w:noProof/>
              </w:rPr>
              <w:tab/>
            </w:r>
            <w:r w:rsidR="00C03395" w:rsidRPr="006C20B0">
              <w:rPr>
                <w:rStyle w:val="Lienhypertexte"/>
                <w:rFonts w:ascii="Arial" w:hAnsi="Arial" w:cs="Arial"/>
                <w:b/>
                <w:bCs/>
                <w:noProof/>
                <w:snapToGrid w:val="0"/>
              </w:rPr>
              <w:t>CLAUSE DE CONFIDENTIALITE</w:t>
            </w:r>
            <w:r w:rsidR="00C03395">
              <w:rPr>
                <w:noProof/>
                <w:webHidden/>
              </w:rPr>
              <w:tab/>
            </w:r>
            <w:r w:rsidR="00C03395">
              <w:rPr>
                <w:noProof/>
                <w:webHidden/>
              </w:rPr>
              <w:fldChar w:fldCharType="begin"/>
            </w:r>
            <w:r w:rsidR="00C03395">
              <w:rPr>
                <w:noProof/>
                <w:webHidden/>
              </w:rPr>
              <w:instrText xml:space="preserve"> PAGEREF _Toc202189172 \h </w:instrText>
            </w:r>
            <w:r w:rsidR="00C03395">
              <w:rPr>
                <w:noProof/>
                <w:webHidden/>
              </w:rPr>
            </w:r>
            <w:r w:rsidR="00C03395">
              <w:rPr>
                <w:noProof/>
                <w:webHidden/>
              </w:rPr>
              <w:fldChar w:fldCharType="separate"/>
            </w:r>
            <w:r w:rsidR="00C03395">
              <w:rPr>
                <w:noProof/>
                <w:webHidden/>
              </w:rPr>
              <w:t>21</w:t>
            </w:r>
            <w:r w:rsidR="00C03395">
              <w:rPr>
                <w:noProof/>
                <w:webHidden/>
              </w:rPr>
              <w:fldChar w:fldCharType="end"/>
            </w:r>
          </w:hyperlink>
        </w:p>
        <w:p w14:paraId="41AE9434" w14:textId="079F88A0" w:rsidR="00C03395" w:rsidRDefault="004E0BDC">
          <w:pPr>
            <w:pStyle w:val="TM1"/>
            <w:tabs>
              <w:tab w:val="left" w:pos="1760"/>
              <w:tab w:val="right" w:leader="dot" w:pos="9062"/>
            </w:tabs>
            <w:rPr>
              <w:rFonts w:cstheme="minorBidi"/>
              <w:noProof/>
            </w:rPr>
          </w:pPr>
          <w:hyperlink w:anchor="_Toc202189173" w:history="1">
            <w:r w:rsidR="00C03395" w:rsidRPr="006C20B0">
              <w:rPr>
                <w:rStyle w:val="Lienhypertexte"/>
                <w:rFonts w:ascii="Arial" w:hAnsi="Arial"/>
                <w:b/>
                <w:bCs/>
                <w:noProof/>
                <w:snapToGrid w:val="0"/>
              </w:rPr>
              <w:t>ARTICLE 17.</w:t>
            </w:r>
            <w:r w:rsidR="00C03395">
              <w:rPr>
                <w:rFonts w:cstheme="minorBidi"/>
                <w:noProof/>
              </w:rPr>
              <w:tab/>
            </w:r>
            <w:r w:rsidR="00C03395" w:rsidRPr="006C20B0">
              <w:rPr>
                <w:rStyle w:val="Lienhypertexte"/>
                <w:rFonts w:ascii="Arial" w:hAnsi="Arial" w:cs="Arial"/>
                <w:b/>
                <w:bCs/>
                <w:noProof/>
                <w:snapToGrid w:val="0"/>
              </w:rPr>
              <w:t>OBLIGATION DE DISCRETION</w:t>
            </w:r>
            <w:r w:rsidR="00C03395">
              <w:rPr>
                <w:noProof/>
                <w:webHidden/>
              </w:rPr>
              <w:tab/>
            </w:r>
            <w:r w:rsidR="00C03395">
              <w:rPr>
                <w:noProof/>
                <w:webHidden/>
              </w:rPr>
              <w:fldChar w:fldCharType="begin"/>
            </w:r>
            <w:r w:rsidR="00C03395">
              <w:rPr>
                <w:noProof/>
                <w:webHidden/>
              </w:rPr>
              <w:instrText xml:space="preserve"> PAGEREF _Toc202189173 \h </w:instrText>
            </w:r>
            <w:r w:rsidR="00C03395">
              <w:rPr>
                <w:noProof/>
                <w:webHidden/>
              </w:rPr>
            </w:r>
            <w:r w:rsidR="00C03395">
              <w:rPr>
                <w:noProof/>
                <w:webHidden/>
              </w:rPr>
              <w:fldChar w:fldCharType="separate"/>
            </w:r>
            <w:r w:rsidR="00C03395">
              <w:rPr>
                <w:noProof/>
                <w:webHidden/>
              </w:rPr>
              <w:t>22</w:t>
            </w:r>
            <w:r w:rsidR="00C03395">
              <w:rPr>
                <w:noProof/>
                <w:webHidden/>
              </w:rPr>
              <w:fldChar w:fldCharType="end"/>
            </w:r>
          </w:hyperlink>
        </w:p>
        <w:p w14:paraId="61786249" w14:textId="4150EEAA" w:rsidR="00C03395" w:rsidRDefault="004E0BDC">
          <w:pPr>
            <w:pStyle w:val="TM1"/>
            <w:tabs>
              <w:tab w:val="left" w:pos="1760"/>
              <w:tab w:val="right" w:leader="dot" w:pos="9062"/>
            </w:tabs>
            <w:rPr>
              <w:rFonts w:cstheme="minorBidi"/>
              <w:noProof/>
            </w:rPr>
          </w:pPr>
          <w:hyperlink w:anchor="_Toc202189174" w:history="1">
            <w:r w:rsidR="00C03395" w:rsidRPr="006C20B0">
              <w:rPr>
                <w:rStyle w:val="Lienhypertexte"/>
                <w:rFonts w:ascii="Arial" w:hAnsi="Arial"/>
                <w:b/>
                <w:bCs/>
                <w:noProof/>
                <w:snapToGrid w:val="0"/>
              </w:rPr>
              <w:t>ARTICLE 18.</w:t>
            </w:r>
            <w:r w:rsidR="00C03395">
              <w:rPr>
                <w:rFonts w:cstheme="minorBidi"/>
                <w:noProof/>
              </w:rPr>
              <w:tab/>
            </w:r>
            <w:r w:rsidR="00C03395" w:rsidRPr="006C20B0">
              <w:rPr>
                <w:rStyle w:val="Lienhypertexte"/>
                <w:rFonts w:ascii="Arial" w:hAnsi="Arial" w:cs="Arial"/>
                <w:b/>
                <w:bCs/>
                <w:noProof/>
                <w:snapToGrid w:val="0"/>
              </w:rPr>
              <w:t>VIOLATIONS DES DONNEES A CARACTERE PERSONNEL</w:t>
            </w:r>
            <w:r w:rsidR="00C03395">
              <w:rPr>
                <w:noProof/>
                <w:webHidden/>
              </w:rPr>
              <w:tab/>
            </w:r>
            <w:r w:rsidR="00C03395">
              <w:rPr>
                <w:noProof/>
                <w:webHidden/>
              </w:rPr>
              <w:fldChar w:fldCharType="begin"/>
            </w:r>
            <w:r w:rsidR="00C03395">
              <w:rPr>
                <w:noProof/>
                <w:webHidden/>
              </w:rPr>
              <w:instrText xml:space="preserve"> PAGEREF _Toc202189174 \h </w:instrText>
            </w:r>
            <w:r w:rsidR="00C03395">
              <w:rPr>
                <w:noProof/>
                <w:webHidden/>
              </w:rPr>
            </w:r>
            <w:r w:rsidR="00C03395">
              <w:rPr>
                <w:noProof/>
                <w:webHidden/>
              </w:rPr>
              <w:fldChar w:fldCharType="separate"/>
            </w:r>
            <w:r w:rsidR="00C03395">
              <w:rPr>
                <w:noProof/>
                <w:webHidden/>
              </w:rPr>
              <w:t>22</w:t>
            </w:r>
            <w:r w:rsidR="00C03395">
              <w:rPr>
                <w:noProof/>
                <w:webHidden/>
              </w:rPr>
              <w:fldChar w:fldCharType="end"/>
            </w:r>
          </w:hyperlink>
        </w:p>
        <w:p w14:paraId="625F6ABA" w14:textId="2BD900F4" w:rsidR="00C03395" w:rsidRDefault="004E0BDC">
          <w:pPr>
            <w:pStyle w:val="TM1"/>
            <w:tabs>
              <w:tab w:val="left" w:pos="1760"/>
              <w:tab w:val="right" w:leader="dot" w:pos="9062"/>
            </w:tabs>
            <w:rPr>
              <w:rFonts w:cstheme="minorBidi"/>
              <w:noProof/>
            </w:rPr>
          </w:pPr>
          <w:hyperlink w:anchor="_Toc202189175" w:history="1">
            <w:r w:rsidR="00C03395" w:rsidRPr="006C20B0">
              <w:rPr>
                <w:rStyle w:val="Lienhypertexte"/>
                <w:rFonts w:ascii="Arial" w:hAnsi="Arial"/>
                <w:b/>
                <w:bCs/>
                <w:noProof/>
                <w:snapToGrid w:val="0"/>
              </w:rPr>
              <w:t>ARTICLE 19.</w:t>
            </w:r>
            <w:r w:rsidR="00C03395">
              <w:rPr>
                <w:rFonts w:cstheme="minorBidi"/>
                <w:noProof/>
              </w:rPr>
              <w:tab/>
            </w:r>
            <w:r w:rsidR="00C03395" w:rsidRPr="006C20B0">
              <w:rPr>
                <w:rStyle w:val="Lienhypertexte"/>
                <w:rFonts w:ascii="Arial" w:hAnsi="Arial" w:cs="Arial"/>
                <w:b/>
                <w:bCs/>
                <w:noProof/>
                <w:snapToGrid w:val="0"/>
              </w:rPr>
              <w:t>RESPECT DES PRINCIPES DE LA REPUBLIQUE</w:t>
            </w:r>
            <w:r w:rsidR="00C03395">
              <w:rPr>
                <w:noProof/>
                <w:webHidden/>
              </w:rPr>
              <w:tab/>
            </w:r>
            <w:r w:rsidR="00C03395">
              <w:rPr>
                <w:noProof/>
                <w:webHidden/>
              </w:rPr>
              <w:fldChar w:fldCharType="begin"/>
            </w:r>
            <w:r w:rsidR="00C03395">
              <w:rPr>
                <w:noProof/>
                <w:webHidden/>
              </w:rPr>
              <w:instrText xml:space="preserve"> PAGEREF _Toc202189175 \h </w:instrText>
            </w:r>
            <w:r w:rsidR="00C03395">
              <w:rPr>
                <w:noProof/>
                <w:webHidden/>
              </w:rPr>
            </w:r>
            <w:r w:rsidR="00C03395">
              <w:rPr>
                <w:noProof/>
                <w:webHidden/>
              </w:rPr>
              <w:fldChar w:fldCharType="separate"/>
            </w:r>
            <w:r w:rsidR="00C03395">
              <w:rPr>
                <w:noProof/>
                <w:webHidden/>
              </w:rPr>
              <w:t>23</w:t>
            </w:r>
            <w:r w:rsidR="00C03395">
              <w:rPr>
                <w:noProof/>
                <w:webHidden/>
              </w:rPr>
              <w:fldChar w:fldCharType="end"/>
            </w:r>
          </w:hyperlink>
        </w:p>
        <w:p w14:paraId="018E441B" w14:textId="1893B1E5" w:rsidR="00C03395" w:rsidRDefault="004E0BDC">
          <w:pPr>
            <w:pStyle w:val="TM1"/>
            <w:tabs>
              <w:tab w:val="left" w:pos="1760"/>
              <w:tab w:val="right" w:leader="dot" w:pos="9062"/>
            </w:tabs>
            <w:rPr>
              <w:rFonts w:cstheme="minorBidi"/>
              <w:noProof/>
            </w:rPr>
          </w:pPr>
          <w:hyperlink w:anchor="_Toc202189176" w:history="1">
            <w:r w:rsidR="00C03395" w:rsidRPr="006C20B0">
              <w:rPr>
                <w:rStyle w:val="Lienhypertexte"/>
                <w:rFonts w:ascii="Arial" w:hAnsi="Arial"/>
                <w:b/>
                <w:bCs/>
                <w:noProof/>
                <w:snapToGrid w:val="0"/>
              </w:rPr>
              <w:t>ARTICLE 20.</w:t>
            </w:r>
            <w:r w:rsidR="00C03395">
              <w:rPr>
                <w:rFonts w:cstheme="minorBidi"/>
                <w:noProof/>
              </w:rPr>
              <w:tab/>
            </w:r>
            <w:r w:rsidR="00C03395" w:rsidRPr="006C20B0">
              <w:rPr>
                <w:rStyle w:val="Lienhypertexte"/>
                <w:rFonts w:ascii="Arial" w:hAnsi="Arial" w:cs="Arial"/>
                <w:b/>
                <w:bCs/>
                <w:noProof/>
                <w:snapToGrid w:val="0"/>
              </w:rPr>
              <w:t>RESILIATION</w:t>
            </w:r>
            <w:r w:rsidR="00C03395">
              <w:rPr>
                <w:noProof/>
                <w:webHidden/>
              </w:rPr>
              <w:tab/>
            </w:r>
            <w:r w:rsidR="00C03395">
              <w:rPr>
                <w:noProof/>
                <w:webHidden/>
              </w:rPr>
              <w:fldChar w:fldCharType="begin"/>
            </w:r>
            <w:r w:rsidR="00C03395">
              <w:rPr>
                <w:noProof/>
                <w:webHidden/>
              </w:rPr>
              <w:instrText xml:space="preserve"> PAGEREF _Toc202189176 \h </w:instrText>
            </w:r>
            <w:r w:rsidR="00C03395">
              <w:rPr>
                <w:noProof/>
                <w:webHidden/>
              </w:rPr>
            </w:r>
            <w:r w:rsidR="00C03395">
              <w:rPr>
                <w:noProof/>
                <w:webHidden/>
              </w:rPr>
              <w:fldChar w:fldCharType="separate"/>
            </w:r>
            <w:r w:rsidR="00C03395">
              <w:rPr>
                <w:noProof/>
                <w:webHidden/>
              </w:rPr>
              <w:t>23</w:t>
            </w:r>
            <w:r w:rsidR="00C03395">
              <w:rPr>
                <w:noProof/>
                <w:webHidden/>
              </w:rPr>
              <w:fldChar w:fldCharType="end"/>
            </w:r>
          </w:hyperlink>
        </w:p>
        <w:p w14:paraId="49D76DD0" w14:textId="158B62DA" w:rsidR="00C03395" w:rsidRDefault="004E0BDC">
          <w:pPr>
            <w:pStyle w:val="TM2"/>
            <w:tabs>
              <w:tab w:val="left" w:pos="1100"/>
              <w:tab w:val="right" w:leader="dot" w:pos="9062"/>
            </w:tabs>
            <w:rPr>
              <w:rFonts w:cstheme="minorBidi"/>
              <w:noProof/>
            </w:rPr>
          </w:pPr>
          <w:hyperlink w:anchor="_Toc202189177" w:history="1">
            <w:r w:rsidR="00C03395" w:rsidRPr="006C20B0">
              <w:rPr>
                <w:rStyle w:val="Lienhypertexte"/>
                <w:rFonts w:ascii="Arial" w:eastAsia="Times New Roman" w:hAnsi="Arial" w:cs="Arial"/>
                <w:noProof/>
              </w:rPr>
              <w:t>20.1.</w:t>
            </w:r>
            <w:r w:rsidR="00C03395">
              <w:rPr>
                <w:rFonts w:cstheme="minorBidi"/>
                <w:noProof/>
              </w:rPr>
              <w:tab/>
            </w:r>
            <w:r w:rsidR="00C03395" w:rsidRPr="006C20B0">
              <w:rPr>
                <w:rStyle w:val="Lienhypertexte"/>
                <w:rFonts w:ascii="Arial" w:eastAsiaTheme="minorHAnsi" w:hAnsi="Arial" w:cs="Arial"/>
                <w:noProof/>
              </w:rPr>
              <w:t>Résiliation pour faute – Exécution par défaut</w:t>
            </w:r>
            <w:r w:rsidR="00C03395">
              <w:rPr>
                <w:noProof/>
                <w:webHidden/>
              </w:rPr>
              <w:tab/>
            </w:r>
            <w:r w:rsidR="00C03395">
              <w:rPr>
                <w:noProof/>
                <w:webHidden/>
              </w:rPr>
              <w:fldChar w:fldCharType="begin"/>
            </w:r>
            <w:r w:rsidR="00C03395">
              <w:rPr>
                <w:noProof/>
                <w:webHidden/>
              </w:rPr>
              <w:instrText xml:space="preserve"> PAGEREF _Toc202189177 \h </w:instrText>
            </w:r>
            <w:r w:rsidR="00C03395">
              <w:rPr>
                <w:noProof/>
                <w:webHidden/>
              </w:rPr>
            </w:r>
            <w:r w:rsidR="00C03395">
              <w:rPr>
                <w:noProof/>
                <w:webHidden/>
              </w:rPr>
              <w:fldChar w:fldCharType="separate"/>
            </w:r>
            <w:r w:rsidR="00C03395">
              <w:rPr>
                <w:noProof/>
                <w:webHidden/>
              </w:rPr>
              <w:t>23</w:t>
            </w:r>
            <w:r w:rsidR="00C03395">
              <w:rPr>
                <w:noProof/>
                <w:webHidden/>
              </w:rPr>
              <w:fldChar w:fldCharType="end"/>
            </w:r>
          </w:hyperlink>
        </w:p>
        <w:p w14:paraId="689CB2A2" w14:textId="4639E556" w:rsidR="00C03395" w:rsidRDefault="004E0BDC">
          <w:pPr>
            <w:pStyle w:val="TM2"/>
            <w:tabs>
              <w:tab w:val="left" w:pos="1100"/>
              <w:tab w:val="right" w:leader="dot" w:pos="9062"/>
            </w:tabs>
            <w:rPr>
              <w:rFonts w:cstheme="minorBidi"/>
              <w:noProof/>
            </w:rPr>
          </w:pPr>
          <w:hyperlink w:anchor="_Toc202189178" w:history="1">
            <w:r w:rsidR="00C03395" w:rsidRPr="006C20B0">
              <w:rPr>
                <w:rStyle w:val="Lienhypertexte"/>
                <w:rFonts w:ascii="Arial" w:eastAsia="Times New Roman" w:hAnsi="Arial" w:cs="Arial"/>
                <w:noProof/>
              </w:rPr>
              <w:t>20.2.</w:t>
            </w:r>
            <w:r w:rsidR="00C03395">
              <w:rPr>
                <w:rFonts w:cstheme="minorBidi"/>
                <w:noProof/>
              </w:rPr>
              <w:tab/>
            </w:r>
            <w:r w:rsidR="00C03395" w:rsidRPr="006C20B0">
              <w:rPr>
                <w:rStyle w:val="Lienhypertexte"/>
                <w:rFonts w:ascii="Arial" w:eastAsiaTheme="minorHAnsi" w:hAnsi="Arial" w:cs="Arial"/>
                <w:noProof/>
              </w:rPr>
              <w:t>Résiliation pour cumul de pénalités</w:t>
            </w:r>
            <w:r w:rsidR="00C03395">
              <w:rPr>
                <w:noProof/>
                <w:webHidden/>
              </w:rPr>
              <w:tab/>
            </w:r>
            <w:r w:rsidR="00C03395">
              <w:rPr>
                <w:noProof/>
                <w:webHidden/>
              </w:rPr>
              <w:fldChar w:fldCharType="begin"/>
            </w:r>
            <w:r w:rsidR="00C03395">
              <w:rPr>
                <w:noProof/>
                <w:webHidden/>
              </w:rPr>
              <w:instrText xml:space="preserve"> PAGEREF _Toc202189178 \h </w:instrText>
            </w:r>
            <w:r w:rsidR="00C03395">
              <w:rPr>
                <w:noProof/>
                <w:webHidden/>
              </w:rPr>
            </w:r>
            <w:r w:rsidR="00C03395">
              <w:rPr>
                <w:noProof/>
                <w:webHidden/>
              </w:rPr>
              <w:fldChar w:fldCharType="separate"/>
            </w:r>
            <w:r w:rsidR="00C03395">
              <w:rPr>
                <w:noProof/>
                <w:webHidden/>
              </w:rPr>
              <w:t>23</w:t>
            </w:r>
            <w:r w:rsidR="00C03395">
              <w:rPr>
                <w:noProof/>
                <w:webHidden/>
              </w:rPr>
              <w:fldChar w:fldCharType="end"/>
            </w:r>
          </w:hyperlink>
        </w:p>
        <w:p w14:paraId="5E7DCFA2" w14:textId="1EC61F6B" w:rsidR="00C03395" w:rsidRDefault="004E0BDC">
          <w:pPr>
            <w:pStyle w:val="TM2"/>
            <w:tabs>
              <w:tab w:val="left" w:pos="1100"/>
              <w:tab w:val="right" w:leader="dot" w:pos="9062"/>
            </w:tabs>
            <w:rPr>
              <w:rFonts w:cstheme="minorBidi"/>
              <w:noProof/>
            </w:rPr>
          </w:pPr>
          <w:hyperlink w:anchor="_Toc202189179" w:history="1">
            <w:r w:rsidR="00C03395" w:rsidRPr="006C20B0">
              <w:rPr>
                <w:rStyle w:val="Lienhypertexte"/>
                <w:rFonts w:ascii="Arial" w:eastAsia="Times New Roman" w:hAnsi="Arial" w:cs="Arial"/>
                <w:noProof/>
              </w:rPr>
              <w:t>20.3.</w:t>
            </w:r>
            <w:r w:rsidR="00C03395">
              <w:rPr>
                <w:rFonts w:cstheme="minorBidi"/>
                <w:noProof/>
              </w:rPr>
              <w:tab/>
            </w:r>
            <w:r w:rsidR="00C03395" w:rsidRPr="006C20B0">
              <w:rPr>
                <w:rStyle w:val="Lienhypertexte"/>
                <w:rFonts w:ascii="Arial" w:eastAsiaTheme="minorHAnsi" w:hAnsi="Arial" w:cs="Arial"/>
                <w:noProof/>
              </w:rPr>
              <w:t>Résiliation pour motif d’intérêt général</w:t>
            </w:r>
            <w:r w:rsidR="00C03395">
              <w:rPr>
                <w:noProof/>
                <w:webHidden/>
              </w:rPr>
              <w:tab/>
            </w:r>
            <w:r w:rsidR="00C03395">
              <w:rPr>
                <w:noProof/>
                <w:webHidden/>
              </w:rPr>
              <w:fldChar w:fldCharType="begin"/>
            </w:r>
            <w:r w:rsidR="00C03395">
              <w:rPr>
                <w:noProof/>
                <w:webHidden/>
              </w:rPr>
              <w:instrText xml:space="preserve"> PAGEREF _Toc202189179 \h </w:instrText>
            </w:r>
            <w:r w:rsidR="00C03395">
              <w:rPr>
                <w:noProof/>
                <w:webHidden/>
              </w:rPr>
            </w:r>
            <w:r w:rsidR="00C03395">
              <w:rPr>
                <w:noProof/>
                <w:webHidden/>
              </w:rPr>
              <w:fldChar w:fldCharType="separate"/>
            </w:r>
            <w:r w:rsidR="00C03395">
              <w:rPr>
                <w:noProof/>
                <w:webHidden/>
              </w:rPr>
              <w:t>23</w:t>
            </w:r>
            <w:r w:rsidR="00C03395">
              <w:rPr>
                <w:noProof/>
                <w:webHidden/>
              </w:rPr>
              <w:fldChar w:fldCharType="end"/>
            </w:r>
          </w:hyperlink>
        </w:p>
        <w:p w14:paraId="1B937171" w14:textId="2D0DB3A7" w:rsidR="00C03395" w:rsidRDefault="004E0BDC">
          <w:pPr>
            <w:pStyle w:val="TM1"/>
            <w:tabs>
              <w:tab w:val="left" w:pos="1760"/>
              <w:tab w:val="right" w:leader="dot" w:pos="9062"/>
            </w:tabs>
            <w:rPr>
              <w:rFonts w:cstheme="minorBidi"/>
              <w:noProof/>
            </w:rPr>
          </w:pPr>
          <w:hyperlink w:anchor="_Toc202189180" w:history="1">
            <w:r w:rsidR="00C03395" w:rsidRPr="006C20B0">
              <w:rPr>
                <w:rStyle w:val="Lienhypertexte"/>
                <w:rFonts w:ascii="Arial" w:hAnsi="Arial"/>
                <w:b/>
                <w:bCs/>
                <w:noProof/>
                <w:snapToGrid w:val="0"/>
              </w:rPr>
              <w:t>ARTICLE 21.</w:t>
            </w:r>
            <w:r w:rsidR="00C03395">
              <w:rPr>
                <w:rFonts w:cstheme="minorBidi"/>
                <w:noProof/>
              </w:rPr>
              <w:tab/>
            </w:r>
            <w:r w:rsidR="00C03395" w:rsidRPr="006C20B0">
              <w:rPr>
                <w:rStyle w:val="Lienhypertexte"/>
                <w:rFonts w:ascii="Arial" w:hAnsi="Arial" w:cs="Arial"/>
                <w:b/>
                <w:bCs/>
                <w:noProof/>
                <w:snapToGrid w:val="0"/>
              </w:rPr>
              <w:t>REDRESSEMENT OU LIQUIDATION JUDICIAIRE</w:t>
            </w:r>
            <w:r w:rsidR="00C03395">
              <w:rPr>
                <w:noProof/>
                <w:webHidden/>
              </w:rPr>
              <w:tab/>
            </w:r>
            <w:r w:rsidR="00C03395">
              <w:rPr>
                <w:noProof/>
                <w:webHidden/>
              </w:rPr>
              <w:fldChar w:fldCharType="begin"/>
            </w:r>
            <w:r w:rsidR="00C03395">
              <w:rPr>
                <w:noProof/>
                <w:webHidden/>
              </w:rPr>
              <w:instrText xml:space="preserve"> PAGEREF _Toc202189180 \h </w:instrText>
            </w:r>
            <w:r w:rsidR="00C03395">
              <w:rPr>
                <w:noProof/>
                <w:webHidden/>
              </w:rPr>
            </w:r>
            <w:r w:rsidR="00C03395">
              <w:rPr>
                <w:noProof/>
                <w:webHidden/>
              </w:rPr>
              <w:fldChar w:fldCharType="separate"/>
            </w:r>
            <w:r w:rsidR="00C03395">
              <w:rPr>
                <w:noProof/>
                <w:webHidden/>
              </w:rPr>
              <w:t>24</w:t>
            </w:r>
            <w:r w:rsidR="00C03395">
              <w:rPr>
                <w:noProof/>
                <w:webHidden/>
              </w:rPr>
              <w:fldChar w:fldCharType="end"/>
            </w:r>
          </w:hyperlink>
        </w:p>
        <w:p w14:paraId="0273ABA2" w14:textId="1C1D7FB9" w:rsidR="00C03395" w:rsidRDefault="004E0BDC">
          <w:pPr>
            <w:pStyle w:val="TM1"/>
            <w:tabs>
              <w:tab w:val="left" w:pos="1760"/>
              <w:tab w:val="right" w:leader="dot" w:pos="9062"/>
            </w:tabs>
            <w:rPr>
              <w:rFonts w:cstheme="minorBidi"/>
              <w:noProof/>
            </w:rPr>
          </w:pPr>
          <w:hyperlink w:anchor="_Toc202189181" w:history="1">
            <w:r w:rsidR="00C03395" w:rsidRPr="006C20B0">
              <w:rPr>
                <w:rStyle w:val="Lienhypertexte"/>
                <w:rFonts w:ascii="Arial" w:hAnsi="Arial"/>
                <w:b/>
                <w:bCs/>
                <w:noProof/>
                <w:snapToGrid w:val="0"/>
              </w:rPr>
              <w:t>ARTICLE 22.</w:t>
            </w:r>
            <w:r w:rsidR="00C03395">
              <w:rPr>
                <w:rFonts w:cstheme="minorBidi"/>
                <w:noProof/>
              </w:rPr>
              <w:tab/>
            </w:r>
            <w:r w:rsidR="00C03395" w:rsidRPr="006C20B0">
              <w:rPr>
                <w:rStyle w:val="Lienhypertexte"/>
                <w:rFonts w:ascii="Arial" w:hAnsi="Arial" w:cs="Arial"/>
                <w:b/>
                <w:bCs/>
                <w:noProof/>
                <w:snapToGrid w:val="0"/>
              </w:rPr>
              <w:t>CESSION DES ACTIVITES DU TITULAIRE</w:t>
            </w:r>
            <w:r w:rsidR="00C03395">
              <w:rPr>
                <w:noProof/>
                <w:webHidden/>
              </w:rPr>
              <w:tab/>
            </w:r>
            <w:r w:rsidR="00C03395">
              <w:rPr>
                <w:noProof/>
                <w:webHidden/>
              </w:rPr>
              <w:fldChar w:fldCharType="begin"/>
            </w:r>
            <w:r w:rsidR="00C03395">
              <w:rPr>
                <w:noProof/>
                <w:webHidden/>
              </w:rPr>
              <w:instrText xml:space="preserve"> PAGEREF _Toc202189181 \h </w:instrText>
            </w:r>
            <w:r w:rsidR="00C03395">
              <w:rPr>
                <w:noProof/>
                <w:webHidden/>
              </w:rPr>
            </w:r>
            <w:r w:rsidR="00C03395">
              <w:rPr>
                <w:noProof/>
                <w:webHidden/>
              </w:rPr>
              <w:fldChar w:fldCharType="separate"/>
            </w:r>
            <w:r w:rsidR="00C03395">
              <w:rPr>
                <w:noProof/>
                <w:webHidden/>
              </w:rPr>
              <w:t>24</w:t>
            </w:r>
            <w:r w:rsidR="00C03395">
              <w:rPr>
                <w:noProof/>
                <w:webHidden/>
              </w:rPr>
              <w:fldChar w:fldCharType="end"/>
            </w:r>
          </w:hyperlink>
        </w:p>
        <w:p w14:paraId="2A8C2671" w14:textId="67B52F2F" w:rsidR="00C03395" w:rsidRDefault="004E0BDC">
          <w:pPr>
            <w:pStyle w:val="TM1"/>
            <w:tabs>
              <w:tab w:val="left" w:pos="1760"/>
              <w:tab w:val="right" w:leader="dot" w:pos="9062"/>
            </w:tabs>
            <w:rPr>
              <w:rFonts w:cstheme="minorBidi"/>
              <w:noProof/>
            </w:rPr>
          </w:pPr>
          <w:hyperlink w:anchor="_Toc202189182" w:history="1">
            <w:r w:rsidR="00C03395" w:rsidRPr="006C20B0">
              <w:rPr>
                <w:rStyle w:val="Lienhypertexte"/>
                <w:rFonts w:ascii="Arial" w:hAnsi="Arial"/>
                <w:b/>
                <w:bCs/>
                <w:noProof/>
                <w:snapToGrid w:val="0"/>
              </w:rPr>
              <w:t>ARTICLE 23.</w:t>
            </w:r>
            <w:r w:rsidR="00C03395">
              <w:rPr>
                <w:rFonts w:cstheme="minorBidi"/>
                <w:noProof/>
              </w:rPr>
              <w:tab/>
            </w:r>
            <w:r w:rsidR="00C03395" w:rsidRPr="006C20B0">
              <w:rPr>
                <w:rStyle w:val="Lienhypertexte"/>
                <w:rFonts w:ascii="Arial" w:hAnsi="Arial" w:cs="Arial"/>
                <w:b/>
                <w:bCs/>
                <w:noProof/>
                <w:snapToGrid w:val="0"/>
              </w:rPr>
              <w:t>DIFFERENDS OU LITIGES – ATTRIBUTION DE JURIDICTION</w:t>
            </w:r>
            <w:r w:rsidR="00C03395">
              <w:rPr>
                <w:noProof/>
                <w:webHidden/>
              </w:rPr>
              <w:tab/>
            </w:r>
            <w:r w:rsidR="00C03395">
              <w:rPr>
                <w:noProof/>
                <w:webHidden/>
              </w:rPr>
              <w:fldChar w:fldCharType="begin"/>
            </w:r>
            <w:r w:rsidR="00C03395">
              <w:rPr>
                <w:noProof/>
                <w:webHidden/>
              </w:rPr>
              <w:instrText xml:space="preserve"> PAGEREF _Toc202189182 \h </w:instrText>
            </w:r>
            <w:r w:rsidR="00C03395">
              <w:rPr>
                <w:noProof/>
                <w:webHidden/>
              </w:rPr>
            </w:r>
            <w:r w:rsidR="00C03395">
              <w:rPr>
                <w:noProof/>
                <w:webHidden/>
              </w:rPr>
              <w:fldChar w:fldCharType="separate"/>
            </w:r>
            <w:r w:rsidR="00C03395">
              <w:rPr>
                <w:noProof/>
                <w:webHidden/>
              </w:rPr>
              <w:t>24</w:t>
            </w:r>
            <w:r w:rsidR="00C03395">
              <w:rPr>
                <w:noProof/>
                <w:webHidden/>
              </w:rPr>
              <w:fldChar w:fldCharType="end"/>
            </w:r>
          </w:hyperlink>
        </w:p>
        <w:p w14:paraId="5DAB868E" w14:textId="2F4FE074" w:rsidR="00C03395" w:rsidRDefault="004E0BDC">
          <w:pPr>
            <w:pStyle w:val="TM1"/>
            <w:tabs>
              <w:tab w:val="left" w:pos="1760"/>
              <w:tab w:val="right" w:leader="dot" w:pos="9062"/>
            </w:tabs>
            <w:rPr>
              <w:rFonts w:cstheme="minorBidi"/>
              <w:noProof/>
            </w:rPr>
          </w:pPr>
          <w:hyperlink w:anchor="_Toc202189183" w:history="1">
            <w:r w:rsidR="00C03395" w:rsidRPr="006C20B0">
              <w:rPr>
                <w:rStyle w:val="Lienhypertexte"/>
                <w:rFonts w:ascii="Arial" w:hAnsi="Arial"/>
                <w:b/>
                <w:bCs/>
                <w:noProof/>
                <w:snapToGrid w:val="0"/>
              </w:rPr>
              <w:t>ARTICLE 24.</w:t>
            </w:r>
            <w:r w:rsidR="00C03395">
              <w:rPr>
                <w:rFonts w:cstheme="minorBidi"/>
                <w:noProof/>
              </w:rPr>
              <w:tab/>
            </w:r>
            <w:r w:rsidR="00C03395" w:rsidRPr="006C20B0">
              <w:rPr>
                <w:rStyle w:val="Lienhypertexte"/>
                <w:rFonts w:ascii="Arial" w:hAnsi="Arial" w:cs="Arial"/>
                <w:b/>
                <w:bCs/>
                <w:noProof/>
                <w:snapToGrid w:val="0"/>
              </w:rPr>
              <w:t>DEROGATIONS AUX DOCUMENTS GENERAUX</w:t>
            </w:r>
            <w:r w:rsidR="00C03395">
              <w:rPr>
                <w:noProof/>
                <w:webHidden/>
              </w:rPr>
              <w:tab/>
            </w:r>
            <w:r w:rsidR="00C03395">
              <w:rPr>
                <w:noProof/>
                <w:webHidden/>
              </w:rPr>
              <w:fldChar w:fldCharType="begin"/>
            </w:r>
            <w:r w:rsidR="00C03395">
              <w:rPr>
                <w:noProof/>
                <w:webHidden/>
              </w:rPr>
              <w:instrText xml:space="preserve"> PAGEREF _Toc202189183 \h </w:instrText>
            </w:r>
            <w:r w:rsidR="00C03395">
              <w:rPr>
                <w:noProof/>
                <w:webHidden/>
              </w:rPr>
            </w:r>
            <w:r w:rsidR="00C03395">
              <w:rPr>
                <w:noProof/>
                <w:webHidden/>
              </w:rPr>
              <w:fldChar w:fldCharType="separate"/>
            </w:r>
            <w:r w:rsidR="00C03395">
              <w:rPr>
                <w:noProof/>
                <w:webHidden/>
              </w:rPr>
              <w:t>24</w:t>
            </w:r>
            <w:r w:rsidR="00C03395">
              <w:rPr>
                <w:noProof/>
                <w:webHidden/>
              </w:rPr>
              <w:fldChar w:fldCharType="end"/>
            </w:r>
          </w:hyperlink>
        </w:p>
        <w:p w14:paraId="3DA6A0D2" w14:textId="684471BE" w:rsidR="0025391A" w:rsidRDefault="0025391A">
          <w:r w:rsidRPr="0025391A">
            <w:rPr>
              <w:rFonts w:ascii="Arial" w:hAnsi="Arial" w:cs="Arial"/>
              <w:b/>
              <w:bCs/>
            </w:rPr>
            <w:fldChar w:fldCharType="end"/>
          </w:r>
        </w:p>
      </w:sdtContent>
    </w:sdt>
    <w:p w14:paraId="3C746C22" w14:textId="77777777" w:rsidR="0025391A" w:rsidRDefault="0025391A">
      <w:pPr>
        <w:spacing w:after="160" w:line="259" w:lineRule="auto"/>
        <w:rPr>
          <w:rFonts w:ascii="Arial" w:hAnsi="Arial" w:cs="Arial"/>
        </w:rPr>
      </w:pPr>
      <w:r>
        <w:rPr>
          <w:rFonts w:ascii="Arial" w:hAnsi="Arial" w:cs="Arial"/>
        </w:rPr>
        <w:br w:type="page"/>
      </w:r>
    </w:p>
    <w:p w14:paraId="59653801" w14:textId="77777777" w:rsidR="00D57A52" w:rsidRPr="00270189" w:rsidRDefault="00D57A52">
      <w:pPr>
        <w:rPr>
          <w:rFonts w:ascii="Arial" w:hAnsi="Arial" w:cs="Arial"/>
        </w:rPr>
      </w:pPr>
    </w:p>
    <w:p w14:paraId="1B226E89" w14:textId="77777777" w:rsidR="00270189" w:rsidRPr="00270189" w:rsidRDefault="00270189" w:rsidP="00270189">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0" w:name="_Toc202189124"/>
      <w:r w:rsidRPr="00270189">
        <w:rPr>
          <w:rFonts w:ascii="Arial" w:hAnsi="Arial" w:cs="Arial"/>
          <w:b/>
          <w:bCs/>
          <w:snapToGrid w:val="0"/>
          <w:color w:val="005CA9"/>
        </w:rPr>
        <w:t>DISPOSITIONS GENERALES</w:t>
      </w:r>
      <w:bookmarkEnd w:id="0"/>
    </w:p>
    <w:p w14:paraId="12F72E07" w14:textId="77777777" w:rsidR="00B00421" w:rsidRPr="00270189" w:rsidRDefault="00B00421" w:rsidP="00E57576">
      <w:pPr>
        <w:spacing w:line="240" w:lineRule="atLeast"/>
        <w:contextualSpacing/>
        <w:rPr>
          <w:rFonts w:ascii="Arial" w:hAnsi="Arial" w:cs="Arial"/>
        </w:rPr>
      </w:pPr>
    </w:p>
    <w:p w14:paraId="2FAD751F" w14:textId="77777777" w:rsidR="00270189" w:rsidRPr="004D41FC" w:rsidRDefault="00270189" w:rsidP="002A15CD">
      <w:pPr>
        <w:pStyle w:val="Titre2"/>
        <w:numPr>
          <w:ilvl w:val="1"/>
          <w:numId w:val="1"/>
        </w:numPr>
        <w:spacing w:after="240"/>
        <w:ind w:left="1276" w:hanging="431"/>
        <w:rPr>
          <w:rFonts w:ascii="Arial" w:hAnsi="Arial" w:cs="Arial"/>
          <w:sz w:val="20"/>
          <w:szCs w:val="20"/>
        </w:rPr>
      </w:pPr>
      <w:bookmarkStart w:id="1" w:name="_Toc202189125"/>
      <w:r w:rsidRPr="00270189">
        <w:rPr>
          <w:rFonts w:ascii="Arial" w:hAnsi="Arial" w:cs="Arial"/>
          <w:sz w:val="20"/>
          <w:szCs w:val="20"/>
        </w:rPr>
        <w:t>Objet du marché</w:t>
      </w:r>
      <w:bookmarkEnd w:id="1"/>
    </w:p>
    <w:p w14:paraId="2C72F10B" w14:textId="77777777" w:rsidR="00E57576" w:rsidRPr="00270189" w:rsidRDefault="00E57576" w:rsidP="00502878">
      <w:pPr>
        <w:keepLines/>
        <w:widowControl w:val="0"/>
        <w:autoSpaceDE w:val="0"/>
        <w:autoSpaceDN w:val="0"/>
        <w:adjustRightInd w:val="0"/>
        <w:jc w:val="both"/>
        <w:rPr>
          <w:rFonts w:ascii="Arial" w:hAnsi="Arial" w:cs="Arial"/>
        </w:rPr>
      </w:pPr>
      <w:r w:rsidRPr="00270189">
        <w:rPr>
          <w:rFonts w:ascii="Arial" w:hAnsi="Arial" w:cs="Arial"/>
        </w:rPr>
        <w:t xml:space="preserve">Les stipulations du présent Cahier des Clauses Administratives Particulières concernent </w:t>
      </w:r>
      <w:r w:rsidR="00270189" w:rsidRPr="00270189">
        <w:rPr>
          <w:rFonts w:ascii="Arial" w:hAnsi="Arial" w:cs="Arial"/>
        </w:rPr>
        <w:t>un marché relatif au nettoyage des locaux</w:t>
      </w:r>
      <w:r w:rsidR="006F129C">
        <w:rPr>
          <w:rFonts w:ascii="Arial" w:hAnsi="Arial" w:cs="Arial"/>
        </w:rPr>
        <w:t xml:space="preserve"> et de la vitrerie</w:t>
      </w:r>
      <w:r w:rsidR="007B12A7">
        <w:rPr>
          <w:rFonts w:ascii="Arial" w:hAnsi="Arial" w:cs="Arial"/>
        </w:rPr>
        <w:t xml:space="preserve"> ainsi que la fourniture de produits d’hygiène</w:t>
      </w:r>
      <w:r w:rsidR="00270189" w:rsidRPr="00270189">
        <w:rPr>
          <w:rFonts w:ascii="Arial" w:hAnsi="Arial" w:cs="Arial"/>
        </w:rPr>
        <w:t xml:space="preserve"> pour les Caisses Primaires d’Assurance Maladie du Pays de la Loire suivantes :</w:t>
      </w:r>
    </w:p>
    <w:p w14:paraId="5095F11C" w14:textId="77777777" w:rsidR="00270189" w:rsidRPr="00270189" w:rsidRDefault="00270189" w:rsidP="00502878">
      <w:pPr>
        <w:pStyle w:val="Paragraphedeliste"/>
        <w:keepLines/>
        <w:widowControl w:val="0"/>
        <w:numPr>
          <w:ilvl w:val="0"/>
          <w:numId w:val="8"/>
        </w:numPr>
        <w:autoSpaceDE w:val="0"/>
        <w:autoSpaceDN w:val="0"/>
        <w:adjustRightInd w:val="0"/>
        <w:jc w:val="both"/>
        <w:rPr>
          <w:rFonts w:ascii="Arial" w:hAnsi="Arial" w:cs="Arial"/>
        </w:rPr>
      </w:pPr>
      <w:r w:rsidRPr="00270189">
        <w:rPr>
          <w:rFonts w:ascii="Arial" w:hAnsi="Arial" w:cs="Arial"/>
        </w:rPr>
        <w:t>Loire-Atlantique (44),</w:t>
      </w:r>
    </w:p>
    <w:p w14:paraId="234FAF44" w14:textId="77777777" w:rsidR="00270189" w:rsidRPr="00270189" w:rsidRDefault="00270189" w:rsidP="00502878">
      <w:pPr>
        <w:pStyle w:val="Paragraphedeliste"/>
        <w:keepLines/>
        <w:widowControl w:val="0"/>
        <w:numPr>
          <w:ilvl w:val="0"/>
          <w:numId w:val="8"/>
        </w:numPr>
        <w:autoSpaceDE w:val="0"/>
        <w:autoSpaceDN w:val="0"/>
        <w:adjustRightInd w:val="0"/>
        <w:jc w:val="both"/>
        <w:rPr>
          <w:rFonts w:ascii="Arial" w:hAnsi="Arial" w:cs="Arial"/>
        </w:rPr>
      </w:pPr>
      <w:r w:rsidRPr="00270189">
        <w:rPr>
          <w:rFonts w:ascii="Arial" w:hAnsi="Arial" w:cs="Arial"/>
        </w:rPr>
        <w:t>Mayenne (53),</w:t>
      </w:r>
    </w:p>
    <w:p w14:paraId="4303935A" w14:textId="77777777" w:rsidR="00270189" w:rsidRPr="004D41FC" w:rsidRDefault="00270189" w:rsidP="00502878">
      <w:pPr>
        <w:pStyle w:val="Paragraphedeliste"/>
        <w:keepLines/>
        <w:widowControl w:val="0"/>
        <w:numPr>
          <w:ilvl w:val="0"/>
          <w:numId w:val="8"/>
        </w:numPr>
        <w:autoSpaceDE w:val="0"/>
        <w:autoSpaceDN w:val="0"/>
        <w:adjustRightInd w:val="0"/>
        <w:jc w:val="both"/>
        <w:rPr>
          <w:rFonts w:ascii="Arial" w:hAnsi="Arial" w:cs="Arial"/>
        </w:rPr>
      </w:pPr>
      <w:r w:rsidRPr="00270189">
        <w:rPr>
          <w:rFonts w:ascii="Arial" w:hAnsi="Arial" w:cs="Arial"/>
        </w:rPr>
        <w:t>Vendée (85).</w:t>
      </w:r>
    </w:p>
    <w:p w14:paraId="7B38C0C1" w14:textId="77777777" w:rsidR="00E57576" w:rsidRPr="00270189" w:rsidRDefault="00E57576" w:rsidP="00502878">
      <w:pPr>
        <w:keepLines/>
        <w:widowControl w:val="0"/>
        <w:autoSpaceDE w:val="0"/>
        <w:autoSpaceDN w:val="0"/>
        <w:adjustRightInd w:val="0"/>
        <w:jc w:val="both"/>
        <w:rPr>
          <w:rFonts w:ascii="Arial" w:hAnsi="Arial" w:cs="Arial"/>
        </w:rPr>
      </w:pPr>
    </w:p>
    <w:p w14:paraId="4B479CE1" w14:textId="77777777" w:rsidR="00E57576" w:rsidRPr="00270189" w:rsidRDefault="00E57576" w:rsidP="00502878">
      <w:pPr>
        <w:jc w:val="both"/>
        <w:rPr>
          <w:rFonts w:ascii="Arial" w:hAnsi="Arial" w:cs="Arial"/>
          <w:bCs/>
        </w:rPr>
      </w:pPr>
      <w:r w:rsidRPr="00270189">
        <w:rPr>
          <w:rFonts w:ascii="Arial" w:hAnsi="Arial" w:cs="Arial"/>
          <w:bCs/>
        </w:rPr>
        <w:t>La description des prestations et leurs spécifications techniques sont indiquées dans les cahiers des clauses techniques particulières (CCTP).</w:t>
      </w:r>
    </w:p>
    <w:p w14:paraId="155A4BD1" w14:textId="77777777" w:rsidR="00270189" w:rsidRPr="00270189" w:rsidRDefault="00270189" w:rsidP="00502878">
      <w:pPr>
        <w:jc w:val="both"/>
        <w:rPr>
          <w:rFonts w:ascii="Arial" w:hAnsi="Arial" w:cs="Arial"/>
          <w:bCs/>
        </w:rPr>
      </w:pPr>
    </w:p>
    <w:p w14:paraId="441B4FDE" w14:textId="77777777" w:rsidR="00270189" w:rsidRPr="00270189" w:rsidRDefault="00270189" w:rsidP="00502878">
      <w:pPr>
        <w:jc w:val="both"/>
        <w:rPr>
          <w:rFonts w:ascii="Arial" w:hAnsi="Arial" w:cs="Arial"/>
          <w:bCs/>
        </w:rPr>
      </w:pPr>
      <w:r w:rsidRPr="00270189">
        <w:rPr>
          <w:rFonts w:ascii="Arial" w:hAnsi="Arial" w:cs="Arial"/>
          <w:bCs/>
        </w:rPr>
        <w:t>Les différents Organismes se réservent également le droit de procéder à :</w:t>
      </w:r>
    </w:p>
    <w:p w14:paraId="66D3C14D" w14:textId="77777777" w:rsidR="00270189" w:rsidRPr="00270189" w:rsidRDefault="00270189" w:rsidP="00502878">
      <w:pPr>
        <w:pStyle w:val="Paragraphedeliste"/>
        <w:numPr>
          <w:ilvl w:val="0"/>
          <w:numId w:val="10"/>
        </w:numPr>
        <w:jc w:val="both"/>
        <w:rPr>
          <w:rFonts w:ascii="Arial" w:hAnsi="Arial" w:cs="Arial"/>
          <w:bCs/>
        </w:rPr>
      </w:pPr>
      <w:r w:rsidRPr="00270189">
        <w:rPr>
          <w:rFonts w:ascii="Arial" w:hAnsi="Arial" w:cs="Arial"/>
          <w:bCs/>
        </w:rPr>
        <w:t>De nouvelles configurations des locaux dans chaque site,</w:t>
      </w:r>
    </w:p>
    <w:p w14:paraId="64AB9604" w14:textId="77777777" w:rsidR="00E57576" w:rsidRPr="00937BA4" w:rsidRDefault="00270189" w:rsidP="00937BA4">
      <w:pPr>
        <w:pStyle w:val="Paragraphedeliste"/>
        <w:numPr>
          <w:ilvl w:val="0"/>
          <w:numId w:val="10"/>
        </w:numPr>
        <w:spacing w:after="240"/>
        <w:ind w:left="714" w:hanging="357"/>
        <w:jc w:val="both"/>
        <w:rPr>
          <w:rFonts w:ascii="Arial" w:hAnsi="Arial" w:cs="Arial"/>
          <w:bCs/>
        </w:rPr>
      </w:pPr>
      <w:r w:rsidRPr="00270189">
        <w:rPr>
          <w:rFonts w:ascii="Arial" w:hAnsi="Arial" w:cs="Arial"/>
          <w:bCs/>
        </w:rPr>
        <w:t>L’ouverture de nouveaux sites.</w:t>
      </w:r>
    </w:p>
    <w:p w14:paraId="25A6F8A3" w14:textId="77777777" w:rsidR="00270189" w:rsidRPr="004D41FC" w:rsidRDefault="00270189" w:rsidP="002A15CD">
      <w:pPr>
        <w:pStyle w:val="Titre2"/>
        <w:numPr>
          <w:ilvl w:val="1"/>
          <w:numId w:val="1"/>
        </w:numPr>
        <w:spacing w:after="240"/>
        <w:ind w:left="1276" w:hanging="431"/>
        <w:rPr>
          <w:rFonts w:ascii="Arial" w:hAnsi="Arial" w:cs="Arial"/>
          <w:sz w:val="20"/>
          <w:szCs w:val="20"/>
        </w:rPr>
      </w:pPr>
      <w:bookmarkStart w:id="2" w:name="_Toc202189126"/>
      <w:r w:rsidRPr="00270189">
        <w:rPr>
          <w:rFonts w:ascii="Arial" w:hAnsi="Arial" w:cs="Arial"/>
          <w:sz w:val="20"/>
          <w:szCs w:val="20"/>
        </w:rPr>
        <w:t>Groupement de commandes</w:t>
      </w:r>
      <w:bookmarkEnd w:id="2"/>
    </w:p>
    <w:p w14:paraId="119D4F3F" w14:textId="77777777" w:rsidR="00270189" w:rsidRDefault="00270189" w:rsidP="00502878">
      <w:pPr>
        <w:autoSpaceDE w:val="0"/>
        <w:autoSpaceDN w:val="0"/>
        <w:adjustRightInd w:val="0"/>
        <w:jc w:val="both"/>
        <w:rPr>
          <w:rFonts w:ascii="Arial" w:hAnsi="Arial" w:cs="Arial"/>
        </w:rPr>
      </w:pPr>
      <w:r w:rsidRPr="00270189">
        <w:rPr>
          <w:rFonts w:ascii="Arial" w:hAnsi="Arial" w:cs="Arial"/>
        </w:rPr>
        <w:t>Dans le cadre d’une démarche de mutualisation et de massification des achats, le</w:t>
      </w:r>
      <w:r>
        <w:rPr>
          <w:rFonts w:ascii="Arial" w:hAnsi="Arial" w:cs="Arial"/>
        </w:rPr>
        <w:t xml:space="preserve">s Caisses Primaires d’Assurance </w:t>
      </w:r>
      <w:r w:rsidRPr="00270189">
        <w:rPr>
          <w:rFonts w:ascii="Arial" w:hAnsi="Arial" w:cs="Arial"/>
        </w:rPr>
        <w:t xml:space="preserve">Maladie (CPAM) </w:t>
      </w:r>
      <w:r>
        <w:rPr>
          <w:rFonts w:ascii="Arial" w:hAnsi="Arial" w:cs="Arial"/>
        </w:rPr>
        <w:t>du Pays de la Loire</w:t>
      </w:r>
      <w:r w:rsidRPr="00270189">
        <w:rPr>
          <w:rFonts w:ascii="Arial" w:hAnsi="Arial" w:cs="Arial"/>
        </w:rPr>
        <w:t xml:space="preserve"> ont décidé, en application de l’article 19 de l’arrêté d</w:t>
      </w:r>
      <w:r>
        <w:rPr>
          <w:rFonts w:ascii="Arial" w:hAnsi="Arial" w:cs="Arial"/>
        </w:rPr>
        <w:t xml:space="preserve">u 19 juillet 2018 portant </w:t>
      </w:r>
      <w:r w:rsidRPr="00270189">
        <w:rPr>
          <w:rFonts w:ascii="Arial" w:hAnsi="Arial" w:cs="Arial"/>
        </w:rPr>
        <w:t xml:space="preserve">réglementation sur les marchés publics des organismes de sécurité sociale et des </w:t>
      </w:r>
      <w:r>
        <w:rPr>
          <w:rFonts w:ascii="Arial" w:hAnsi="Arial" w:cs="Arial"/>
        </w:rPr>
        <w:t xml:space="preserve">articles L.2113-6 à L.2113-8 du </w:t>
      </w:r>
      <w:r w:rsidRPr="00270189">
        <w:rPr>
          <w:rFonts w:ascii="Arial" w:hAnsi="Arial" w:cs="Arial"/>
        </w:rPr>
        <w:t>Code de la commande publique, de constituer un groupement de commandes en vu</w:t>
      </w:r>
      <w:r>
        <w:rPr>
          <w:rFonts w:ascii="Arial" w:hAnsi="Arial" w:cs="Arial"/>
        </w:rPr>
        <w:t>e de conclure un marché relatif au nettoyage des locaux</w:t>
      </w:r>
      <w:r w:rsidR="00AC6BB4">
        <w:rPr>
          <w:rFonts w:ascii="Arial" w:hAnsi="Arial" w:cs="Arial"/>
        </w:rPr>
        <w:t xml:space="preserve"> sous la conduite d’un « </w:t>
      </w:r>
      <w:r w:rsidRPr="00270189">
        <w:rPr>
          <w:rFonts w:ascii="Arial" w:hAnsi="Arial" w:cs="Arial"/>
        </w:rPr>
        <w:t>coordonnateur » pour le compte des</w:t>
      </w:r>
      <w:r>
        <w:rPr>
          <w:rFonts w:ascii="Arial" w:hAnsi="Arial" w:cs="Arial"/>
        </w:rPr>
        <w:t xml:space="preserve"> </w:t>
      </w:r>
      <w:r w:rsidRPr="00270189">
        <w:rPr>
          <w:rFonts w:ascii="Arial" w:hAnsi="Arial" w:cs="Arial"/>
        </w:rPr>
        <w:t>« membres du groupement ».</w:t>
      </w:r>
    </w:p>
    <w:p w14:paraId="5AF5E90B" w14:textId="77777777" w:rsidR="00270189" w:rsidRPr="00270189" w:rsidRDefault="00270189" w:rsidP="00502878">
      <w:pPr>
        <w:autoSpaceDE w:val="0"/>
        <w:autoSpaceDN w:val="0"/>
        <w:adjustRightInd w:val="0"/>
        <w:jc w:val="both"/>
        <w:rPr>
          <w:rFonts w:ascii="Arial" w:hAnsi="Arial" w:cs="Arial"/>
        </w:rPr>
      </w:pPr>
    </w:p>
    <w:p w14:paraId="26FA3DF0" w14:textId="77777777" w:rsidR="00270189" w:rsidRPr="00270189" w:rsidRDefault="00270189" w:rsidP="00502878">
      <w:pPr>
        <w:autoSpaceDE w:val="0"/>
        <w:autoSpaceDN w:val="0"/>
        <w:adjustRightInd w:val="0"/>
        <w:jc w:val="both"/>
        <w:rPr>
          <w:rFonts w:ascii="Arial" w:hAnsi="Arial" w:cs="Arial"/>
        </w:rPr>
      </w:pPr>
      <w:r w:rsidRPr="00270189">
        <w:rPr>
          <w:rFonts w:ascii="Arial" w:hAnsi="Arial" w:cs="Arial"/>
        </w:rPr>
        <w:t xml:space="preserve">Le coordonnateur du groupement, la CPAM de </w:t>
      </w:r>
      <w:r>
        <w:rPr>
          <w:rFonts w:ascii="Arial" w:hAnsi="Arial" w:cs="Arial"/>
        </w:rPr>
        <w:t>Loire Atlantique</w:t>
      </w:r>
      <w:r w:rsidRPr="00270189">
        <w:rPr>
          <w:rFonts w:ascii="Arial" w:hAnsi="Arial" w:cs="Arial"/>
        </w:rPr>
        <w:t xml:space="preserve"> a en charge :</w:t>
      </w:r>
    </w:p>
    <w:p w14:paraId="6926EC16" w14:textId="77777777" w:rsidR="00270189" w:rsidRPr="00502878" w:rsidRDefault="00270189" w:rsidP="00502878">
      <w:pPr>
        <w:pStyle w:val="Paragraphedeliste"/>
        <w:numPr>
          <w:ilvl w:val="0"/>
          <w:numId w:val="12"/>
        </w:numPr>
        <w:autoSpaceDE w:val="0"/>
        <w:autoSpaceDN w:val="0"/>
        <w:adjustRightInd w:val="0"/>
        <w:jc w:val="both"/>
        <w:rPr>
          <w:rFonts w:ascii="Arial" w:hAnsi="Arial" w:cs="Arial"/>
        </w:rPr>
      </w:pPr>
      <w:proofErr w:type="gramStart"/>
      <w:r w:rsidRPr="00502878">
        <w:rPr>
          <w:rFonts w:ascii="Arial" w:hAnsi="Arial" w:cs="Arial"/>
        </w:rPr>
        <w:t>l’organisation</w:t>
      </w:r>
      <w:proofErr w:type="gramEnd"/>
      <w:r w:rsidRPr="00502878">
        <w:rPr>
          <w:rFonts w:ascii="Arial" w:hAnsi="Arial" w:cs="Arial"/>
        </w:rPr>
        <w:t xml:space="preserve"> de la procédure de consultation jusqu’à la désignation du Titulaire,</w:t>
      </w:r>
    </w:p>
    <w:p w14:paraId="153C0846" w14:textId="77777777" w:rsidR="00270189" w:rsidRPr="00502878" w:rsidRDefault="00270189" w:rsidP="00502878">
      <w:pPr>
        <w:pStyle w:val="Paragraphedeliste"/>
        <w:numPr>
          <w:ilvl w:val="0"/>
          <w:numId w:val="12"/>
        </w:numPr>
        <w:autoSpaceDE w:val="0"/>
        <w:autoSpaceDN w:val="0"/>
        <w:adjustRightInd w:val="0"/>
        <w:jc w:val="both"/>
        <w:rPr>
          <w:rFonts w:ascii="Arial" w:hAnsi="Arial" w:cs="Arial"/>
        </w:rPr>
      </w:pPr>
      <w:proofErr w:type="gramStart"/>
      <w:r w:rsidRPr="00502878">
        <w:rPr>
          <w:rFonts w:ascii="Arial" w:hAnsi="Arial" w:cs="Arial"/>
        </w:rPr>
        <w:t>la</w:t>
      </w:r>
      <w:proofErr w:type="gramEnd"/>
      <w:r w:rsidRPr="00502878">
        <w:rPr>
          <w:rFonts w:ascii="Arial" w:hAnsi="Arial" w:cs="Arial"/>
        </w:rPr>
        <w:t xml:space="preserve"> signature et la notification du marché avec le Titulaire,</w:t>
      </w:r>
    </w:p>
    <w:p w14:paraId="3B1617B5" w14:textId="77777777" w:rsidR="00270189" w:rsidRPr="00502878" w:rsidRDefault="00270189" w:rsidP="00502878">
      <w:pPr>
        <w:pStyle w:val="Paragraphedeliste"/>
        <w:numPr>
          <w:ilvl w:val="0"/>
          <w:numId w:val="12"/>
        </w:numPr>
        <w:autoSpaceDE w:val="0"/>
        <w:autoSpaceDN w:val="0"/>
        <w:adjustRightInd w:val="0"/>
        <w:jc w:val="both"/>
        <w:rPr>
          <w:rFonts w:ascii="Arial" w:hAnsi="Arial" w:cs="Arial"/>
        </w:rPr>
      </w:pPr>
      <w:proofErr w:type="gramStart"/>
      <w:r w:rsidRPr="00502878">
        <w:rPr>
          <w:rFonts w:ascii="Arial" w:hAnsi="Arial" w:cs="Arial"/>
        </w:rPr>
        <w:t>le</w:t>
      </w:r>
      <w:proofErr w:type="gramEnd"/>
      <w:r w:rsidRPr="00502878">
        <w:rPr>
          <w:rFonts w:ascii="Arial" w:hAnsi="Arial" w:cs="Arial"/>
        </w:rPr>
        <w:t xml:space="preserve"> cas échéant, la résiliation du marché.</w:t>
      </w:r>
    </w:p>
    <w:p w14:paraId="59985005" w14:textId="77777777" w:rsidR="00270189" w:rsidRPr="00270189" w:rsidRDefault="00270189" w:rsidP="00502878">
      <w:pPr>
        <w:autoSpaceDE w:val="0"/>
        <w:autoSpaceDN w:val="0"/>
        <w:adjustRightInd w:val="0"/>
        <w:jc w:val="both"/>
        <w:rPr>
          <w:rFonts w:ascii="Arial" w:hAnsi="Arial" w:cs="Arial"/>
        </w:rPr>
      </w:pPr>
    </w:p>
    <w:p w14:paraId="4342C4C8" w14:textId="77777777" w:rsidR="00270189" w:rsidRPr="00270189" w:rsidRDefault="00EF0935" w:rsidP="00502878">
      <w:pPr>
        <w:autoSpaceDE w:val="0"/>
        <w:autoSpaceDN w:val="0"/>
        <w:adjustRightInd w:val="0"/>
        <w:jc w:val="both"/>
        <w:rPr>
          <w:rFonts w:ascii="Arial" w:hAnsi="Arial" w:cs="Arial"/>
        </w:rPr>
      </w:pPr>
      <w:r>
        <w:rPr>
          <w:rFonts w:ascii="Arial" w:hAnsi="Arial" w:cs="Arial"/>
        </w:rPr>
        <w:t>Les membres du groupement (l</w:t>
      </w:r>
      <w:r w:rsidR="00270189" w:rsidRPr="00270189">
        <w:rPr>
          <w:rFonts w:ascii="Arial" w:hAnsi="Arial" w:cs="Arial"/>
        </w:rPr>
        <w:t xml:space="preserve">es CPAM </w:t>
      </w:r>
      <w:r w:rsidR="00352572">
        <w:rPr>
          <w:rFonts w:ascii="Arial" w:hAnsi="Arial" w:cs="Arial"/>
        </w:rPr>
        <w:t>de Loire-Atlantique</w:t>
      </w:r>
      <w:r w:rsidR="00502878">
        <w:rPr>
          <w:rFonts w:ascii="Arial" w:hAnsi="Arial" w:cs="Arial"/>
        </w:rPr>
        <w:t xml:space="preserve">, </w:t>
      </w:r>
      <w:r w:rsidR="00352572">
        <w:rPr>
          <w:rFonts w:ascii="Arial" w:hAnsi="Arial" w:cs="Arial"/>
        </w:rPr>
        <w:t>Mayenne</w:t>
      </w:r>
      <w:r w:rsidR="00502878">
        <w:rPr>
          <w:rFonts w:ascii="Arial" w:hAnsi="Arial" w:cs="Arial"/>
        </w:rPr>
        <w:t xml:space="preserve"> et</w:t>
      </w:r>
      <w:r w:rsidR="00352572">
        <w:rPr>
          <w:rFonts w:ascii="Arial" w:hAnsi="Arial" w:cs="Arial"/>
        </w:rPr>
        <w:t xml:space="preserve"> Vendée</w:t>
      </w:r>
      <w:r w:rsidR="00270189" w:rsidRPr="00270189">
        <w:rPr>
          <w:rFonts w:ascii="Arial" w:hAnsi="Arial" w:cs="Arial"/>
        </w:rPr>
        <w:t>) ont e</w:t>
      </w:r>
      <w:r w:rsidR="00502878">
        <w:rPr>
          <w:rFonts w:ascii="Arial" w:hAnsi="Arial" w:cs="Arial"/>
        </w:rPr>
        <w:t xml:space="preserve">n charge chacun pour ce qui les </w:t>
      </w:r>
      <w:r w:rsidR="00270189" w:rsidRPr="00270189">
        <w:rPr>
          <w:rFonts w:ascii="Arial" w:hAnsi="Arial" w:cs="Arial"/>
        </w:rPr>
        <w:t>concerne :</w:t>
      </w:r>
    </w:p>
    <w:p w14:paraId="7383F4E2" w14:textId="77777777" w:rsidR="00270189" w:rsidRPr="00502878" w:rsidRDefault="00270189" w:rsidP="00502878">
      <w:pPr>
        <w:pStyle w:val="Paragraphedeliste"/>
        <w:numPr>
          <w:ilvl w:val="0"/>
          <w:numId w:val="14"/>
        </w:numPr>
        <w:autoSpaceDE w:val="0"/>
        <w:autoSpaceDN w:val="0"/>
        <w:adjustRightInd w:val="0"/>
        <w:jc w:val="both"/>
        <w:rPr>
          <w:rFonts w:ascii="Arial" w:hAnsi="Arial" w:cs="Arial"/>
        </w:rPr>
      </w:pPr>
      <w:proofErr w:type="gramStart"/>
      <w:r w:rsidRPr="00502878">
        <w:rPr>
          <w:rFonts w:ascii="Arial" w:hAnsi="Arial" w:cs="Arial"/>
        </w:rPr>
        <w:t>la</w:t>
      </w:r>
      <w:proofErr w:type="gramEnd"/>
      <w:r w:rsidRPr="00502878">
        <w:rPr>
          <w:rFonts w:ascii="Arial" w:hAnsi="Arial" w:cs="Arial"/>
        </w:rPr>
        <w:t xml:space="preserve"> passation des commandes,</w:t>
      </w:r>
    </w:p>
    <w:p w14:paraId="28568634" w14:textId="77777777" w:rsidR="00270189" w:rsidRPr="00502878" w:rsidRDefault="00270189" w:rsidP="00502878">
      <w:pPr>
        <w:pStyle w:val="Paragraphedeliste"/>
        <w:numPr>
          <w:ilvl w:val="0"/>
          <w:numId w:val="14"/>
        </w:numPr>
        <w:autoSpaceDE w:val="0"/>
        <w:autoSpaceDN w:val="0"/>
        <w:adjustRightInd w:val="0"/>
        <w:jc w:val="both"/>
        <w:rPr>
          <w:rFonts w:ascii="Arial" w:hAnsi="Arial" w:cs="Arial"/>
        </w:rPr>
      </w:pPr>
      <w:proofErr w:type="gramStart"/>
      <w:r w:rsidRPr="00502878">
        <w:rPr>
          <w:rFonts w:ascii="Arial" w:hAnsi="Arial" w:cs="Arial"/>
        </w:rPr>
        <w:t>l’exécution</w:t>
      </w:r>
      <w:proofErr w:type="gramEnd"/>
      <w:r w:rsidRPr="00502878">
        <w:rPr>
          <w:rFonts w:ascii="Arial" w:hAnsi="Arial" w:cs="Arial"/>
        </w:rPr>
        <w:t xml:space="preserve"> et le contrôle des prestations dans les conditions des cahiers des clauses administ</w:t>
      </w:r>
      <w:r w:rsidR="00502878" w:rsidRPr="00502878">
        <w:rPr>
          <w:rFonts w:ascii="Arial" w:hAnsi="Arial" w:cs="Arial"/>
        </w:rPr>
        <w:t xml:space="preserve">ratives et </w:t>
      </w:r>
      <w:r w:rsidRPr="00502878">
        <w:rPr>
          <w:rFonts w:ascii="Arial" w:hAnsi="Arial" w:cs="Arial"/>
        </w:rPr>
        <w:t>techniques particulières,</w:t>
      </w:r>
    </w:p>
    <w:p w14:paraId="1A67355C" w14:textId="77777777" w:rsidR="00270189" w:rsidRPr="00502878" w:rsidRDefault="00270189" w:rsidP="00937BA4">
      <w:pPr>
        <w:pStyle w:val="Paragraphedeliste"/>
        <w:numPr>
          <w:ilvl w:val="0"/>
          <w:numId w:val="14"/>
        </w:numPr>
        <w:spacing w:after="240"/>
        <w:ind w:left="714" w:hanging="357"/>
        <w:jc w:val="both"/>
        <w:rPr>
          <w:rFonts w:ascii="Arial" w:hAnsi="Arial" w:cs="Arial"/>
        </w:rPr>
      </w:pPr>
      <w:proofErr w:type="gramStart"/>
      <w:r w:rsidRPr="00502878">
        <w:rPr>
          <w:rFonts w:ascii="Arial" w:hAnsi="Arial" w:cs="Arial"/>
        </w:rPr>
        <w:t>le</w:t>
      </w:r>
      <w:proofErr w:type="gramEnd"/>
      <w:r w:rsidRPr="00502878">
        <w:rPr>
          <w:rFonts w:ascii="Arial" w:hAnsi="Arial" w:cs="Arial"/>
        </w:rPr>
        <w:t xml:space="preserve"> règlement des prestations.</w:t>
      </w:r>
    </w:p>
    <w:p w14:paraId="0476D44E" w14:textId="77777777" w:rsidR="00EF0935" w:rsidRPr="004D41FC" w:rsidRDefault="00EF0935" w:rsidP="002A15CD">
      <w:pPr>
        <w:pStyle w:val="Titre2"/>
        <w:numPr>
          <w:ilvl w:val="1"/>
          <w:numId w:val="1"/>
        </w:numPr>
        <w:spacing w:after="240"/>
        <w:ind w:left="1276" w:hanging="431"/>
        <w:rPr>
          <w:rFonts w:ascii="Arial" w:hAnsi="Arial" w:cs="Arial"/>
          <w:sz w:val="20"/>
          <w:szCs w:val="20"/>
        </w:rPr>
      </w:pPr>
      <w:bookmarkStart w:id="3" w:name="_Toc202189127"/>
      <w:r>
        <w:rPr>
          <w:rFonts w:ascii="Arial" w:hAnsi="Arial" w:cs="Arial"/>
          <w:sz w:val="20"/>
          <w:szCs w:val="20"/>
        </w:rPr>
        <w:t>Parties contractantes</w:t>
      </w:r>
      <w:bookmarkEnd w:id="3"/>
    </w:p>
    <w:p w14:paraId="5DBB6B8E" w14:textId="77777777" w:rsidR="00EF0935" w:rsidRPr="008D2B16" w:rsidRDefault="00EF0935" w:rsidP="00EF0935">
      <w:pPr>
        <w:jc w:val="both"/>
        <w:rPr>
          <w:rFonts w:ascii="Arial" w:hAnsi="Arial" w:cs="Arial"/>
        </w:rPr>
      </w:pPr>
      <w:r w:rsidRPr="008D2B16">
        <w:rPr>
          <w:rFonts w:ascii="Arial" w:hAnsi="Arial" w:cs="Arial"/>
        </w:rPr>
        <w:t>Les parties contractantes sont :</w:t>
      </w:r>
    </w:p>
    <w:p w14:paraId="7A1A21C4" w14:textId="77777777" w:rsidR="00EF0935" w:rsidRPr="008D2B16" w:rsidRDefault="00EF0935" w:rsidP="00EF0935">
      <w:pPr>
        <w:jc w:val="both"/>
        <w:rPr>
          <w:rFonts w:ascii="Arial" w:hAnsi="Arial" w:cs="Arial"/>
        </w:rPr>
      </w:pPr>
    </w:p>
    <w:p w14:paraId="578E4DB8" w14:textId="77777777" w:rsidR="00EF0935" w:rsidRPr="00EF0935" w:rsidRDefault="00EF0935" w:rsidP="00EF0935">
      <w:pPr>
        <w:pStyle w:val="Paragraphedeliste"/>
        <w:numPr>
          <w:ilvl w:val="0"/>
          <w:numId w:val="17"/>
        </w:numPr>
        <w:ind w:left="426"/>
        <w:jc w:val="both"/>
        <w:rPr>
          <w:rFonts w:ascii="Arial" w:hAnsi="Arial" w:cs="Arial"/>
        </w:rPr>
      </w:pPr>
      <w:r w:rsidRPr="00EF0935">
        <w:rPr>
          <w:rFonts w:ascii="Arial" w:hAnsi="Arial" w:cs="Arial"/>
        </w:rPr>
        <w:t>D’une part, les organismes membres du groupement de commandes suivants :</w:t>
      </w:r>
    </w:p>
    <w:p w14:paraId="09486CE1" w14:textId="77777777" w:rsidR="00EF0935" w:rsidRPr="008D2B16" w:rsidRDefault="00EF0935" w:rsidP="00EF0935">
      <w:pPr>
        <w:jc w:val="both"/>
        <w:rPr>
          <w:rFonts w:ascii="Arial" w:hAnsi="Arial" w:cs="Arial"/>
        </w:rPr>
      </w:pPr>
    </w:p>
    <w:p w14:paraId="3A85AFD5" w14:textId="77777777" w:rsidR="00EF0935" w:rsidRPr="008D2B16" w:rsidRDefault="00EF0935" w:rsidP="00EF0935">
      <w:pPr>
        <w:numPr>
          <w:ilvl w:val="0"/>
          <w:numId w:val="16"/>
        </w:numPr>
        <w:jc w:val="both"/>
        <w:rPr>
          <w:rFonts w:ascii="Arial" w:hAnsi="Arial" w:cs="Arial"/>
        </w:rPr>
      </w:pPr>
      <w:r w:rsidRPr="008D2B16">
        <w:rPr>
          <w:rFonts w:ascii="Arial" w:hAnsi="Arial" w:cs="Arial"/>
          <w:b/>
        </w:rPr>
        <w:t xml:space="preserve">La CAISSE PRIMAIRE D’ASSURANCE MALADIE DE LA LOIRE ATLANTIQUE </w:t>
      </w:r>
      <w:r w:rsidRPr="008D2B16">
        <w:rPr>
          <w:rFonts w:ascii="Arial" w:hAnsi="Arial" w:cs="Arial"/>
        </w:rPr>
        <w:t xml:space="preserve">située 9 rue Gaëtan Rondeau 44958 Nantes Cedex 9 représentée par son Directeur Général ou ses Délégataires et agissant en tant que coordonnateur du groupement, </w:t>
      </w:r>
    </w:p>
    <w:p w14:paraId="35B74BC8" w14:textId="77777777" w:rsidR="00EF0935" w:rsidRPr="008D2B16" w:rsidRDefault="00EF0935" w:rsidP="00EF0935">
      <w:pPr>
        <w:numPr>
          <w:ilvl w:val="0"/>
          <w:numId w:val="16"/>
        </w:numPr>
        <w:jc w:val="both"/>
        <w:rPr>
          <w:rFonts w:ascii="Arial" w:hAnsi="Arial" w:cs="Arial"/>
        </w:rPr>
      </w:pPr>
      <w:r w:rsidRPr="008D2B16">
        <w:rPr>
          <w:rFonts w:ascii="Arial" w:hAnsi="Arial" w:cs="Arial"/>
          <w:b/>
        </w:rPr>
        <w:t xml:space="preserve">La CAISSE PRIMAIRE D’ASSURANCE MALADIE DE LA MAYENNE </w:t>
      </w:r>
      <w:r w:rsidRPr="008D2B16">
        <w:rPr>
          <w:rFonts w:ascii="Arial" w:hAnsi="Arial" w:cs="Arial"/>
        </w:rPr>
        <w:t>située 37 boulevard Montmorency-Laval 53084 LAVAL CEDEX 9 représentée par son Directeur Général ou ses Délégataires,</w:t>
      </w:r>
    </w:p>
    <w:p w14:paraId="53E3037C" w14:textId="77777777" w:rsidR="00EF0935" w:rsidRPr="008D2B16" w:rsidRDefault="00EF0935" w:rsidP="00EF0935">
      <w:pPr>
        <w:numPr>
          <w:ilvl w:val="0"/>
          <w:numId w:val="16"/>
        </w:numPr>
        <w:jc w:val="both"/>
        <w:rPr>
          <w:rFonts w:ascii="Arial" w:hAnsi="Arial" w:cs="Arial"/>
        </w:rPr>
      </w:pPr>
      <w:r w:rsidRPr="008D2B16">
        <w:rPr>
          <w:rFonts w:ascii="Arial" w:hAnsi="Arial" w:cs="Arial"/>
          <w:b/>
        </w:rPr>
        <w:t xml:space="preserve">La CAISSE PRIMAIRE D’ASSURANCE MALADIE DE LA VENDEE </w:t>
      </w:r>
      <w:r w:rsidRPr="008D2B16">
        <w:rPr>
          <w:rFonts w:ascii="Arial" w:hAnsi="Arial" w:cs="Arial"/>
        </w:rPr>
        <w:t>située 61 rue Alain 85931 LA ROCHE SUR YON CEDEX 9</w:t>
      </w:r>
      <w:r>
        <w:rPr>
          <w:rFonts w:ascii="Arial" w:hAnsi="Arial" w:cs="Arial"/>
        </w:rPr>
        <w:t xml:space="preserve"> </w:t>
      </w:r>
      <w:r w:rsidRPr="008D2B16">
        <w:rPr>
          <w:rFonts w:ascii="Arial" w:hAnsi="Arial" w:cs="Arial"/>
        </w:rPr>
        <w:t>représentée par son Directeur Général ou ses Délégataires,</w:t>
      </w:r>
    </w:p>
    <w:p w14:paraId="47097EFE" w14:textId="77777777" w:rsidR="00EF0935" w:rsidRPr="00861A08" w:rsidRDefault="00EF0935" w:rsidP="00EF0935">
      <w:pPr>
        <w:jc w:val="both"/>
        <w:rPr>
          <w:rFonts w:ascii="Arial" w:hAnsi="Arial" w:cs="Arial"/>
        </w:rPr>
      </w:pPr>
    </w:p>
    <w:p w14:paraId="5259B309" w14:textId="77777777" w:rsidR="00EF0935" w:rsidRPr="00EF0935" w:rsidRDefault="00EF0935" w:rsidP="00EF0935">
      <w:pPr>
        <w:pStyle w:val="Paragraphedeliste"/>
        <w:numPr>
          <w:ilvl w:val="0"/>
          <w:numId w:val="17"/>
        </w:numPr>
        <w:ind w:left="567" w:hanging="469"/>
        <w:jc w:val="both"/>
        <w:rPr>
          <w:rFonts w:ascii="Arial" w:hAnsi="Arial" w:cs="Arial"/>
        </w:rPr>
      </w:pPr>
      <w:r w:rsidRPr="00EF0935">
        <w:rPr>
          <w:rFonts w:ascii="Arial" w:hAnsi="Arial" w:cs="Arial"/>
        </w:rPr>
        <w:t xml:space="preserve">D’autre part : </w:t>
      </w:r>
      <w:r w:rsidRPr="00EF0935">
        <w:rPr>
          <w:rFonts w:ascii="Arial" w:hAnsi="Arial" w:cs="Arial"/>
          <w:b/>
        </w:rPr>
        <w:t>le Titulaire du présent marché</w:t>
      </w:r>
      <w:r w:rsidRPr="00EF0935">
        <w:rPr>
          <w:rFonts w:ascii="Arial" w:hAnsi="Arial" w:cs="Arial"/>
        </w:rPr>
        <w:t>.</w:t>
      </w:r>
    </w:p>
    <w:p w14:paraId="5636352A" w14:textId="77777777" w:rsidR="00EF0935" w:rsidRPr="008D2B16" w:rsidRDefault="00EF0935" w:rsidP="00270603">
      <w:pPr>
        <w:numPr>
          <w:ilvl w:val="0"/>
          <w:numId w:val="16"/>
        </w:numPr>
        <w:spacing w:after="240"/>
        <w:ind w:left="714" w:hanging="357"/>
        <w:jc w:val="both"/>
        <w:rPr>
          <w:rFonts w:ascii="Arial" w:hAnsi="Arial" w:cs="Arial"/>
        </w:rPr>
      </w:pPr>
      <w:r w:rsidRPr="008D2B16">
        <w:rPr>
          <w:rFonts w:ascii="Arial" w:hAnsi="Arial" w:cs="Arial"/>
        </w:rPr>
        <w:t xml:space="preserve"> Le Titulaire désigne, dès la notification </w:t>
      </w:r>
      <w:r>
        <w:rPr>
          <w:rFonts w:ascii="Arial" w:hAnsi="Arial" w:cs="Arial"/>
        </w:rPr>
        <w:t>du marché</w:t>
      </w:r>
      <w:r w:rsidRPr="008D2B16">
        <w:rPr>
          <w:rFonts w:ascii="Arial" w:hAnsi="Arial" w:cs="Arial"/>
        </w:rPr>
        <w:t>, un re</w:t>
      </w:r>
      <w:r>
        <w:rPr>
          <w:rFonts w:ascii="Arial" w:hAnsi="Arial" w:cs="Arial"/>
        </w:rPr>
        <w:t xml:space="preserve">sponsable ayant qualité pour le </w:t>
      </w:r>
      <w:r w:rsidRPr="008D2B16">
        <w:rPr>
          <w:rFonts w:ascii="Arial" w:hAnsi="Arial" w:cs="Arial"/>
        </w:rPr>
        <w:t xml:space="preserve">représenter vis-à-vis des organismes ou de leurs représentants. </w:t>
      </w:r>
    </w:p>
    <w:p w14:paraId="78A25E60" w14:textId="77777777" w:rsidR="00EF0935" w:rsidRDefault="00EF0935" w:rsidP="00EF0935">
      <w:pPr>
        <w:jc w:val="both"/>
        <w:rPr>
          <w:rFonts w:ascii="Arial" w:hAnsi="Arial" w:cs="Arial"/>
        </w:rPr>
      </w:pPr>
      <w:r>
        <w:rPr>
          <w:rFonts w:ascii="Arial" w:hAnsi="Arial" w:cs="Arial"/>
        </w:rPr>
        <w:lastRenderedPageBreak/>
        <w:t>Le Pouvoir A</w:t>
      </w:r>
      <w:r w:rsidRPr="00EF0935">
        <w:rPr>
          <w:rFonts w:ascii="Arial" w:hAnsi="Arial" w:cs="Arial"/>
        </w:rPr>
        <w:t xml:space="preserve">djudicateur est représenté par le Directeur général de la CPAM de </w:t>
      </w:r>
      <w:r>
        <w:rPr>
          <w:rFonts w:ascii="Arial" w:hAnsi="Arial" w:cs="Arial"/>
        </w:rPr>
        <w:t>la Loire Atlantique</w:t>
      </w:r>
      <w:r w:rsidRPr="00EF0935">
        <w:rPr>
          <w:rFonts w:ascii="Arial" w:hAnsi="Arial" w:cs="Arial"/>
        </w:rPr>
        <w:t>.</w:t>
      </w:r>
    </w:p>
    <w:p w14:paraId="080B8C14" w14:textId="77777777" w:rsidR="00EF0935" w:rsidRPr="008D2B16" w:rsidRDefault="00EF0935" w:rsidP="00EC0197">
      <w:pPr>
        <w:spacing w:after="240"/>
        <w:jc w:val="both"/>
        <w:rPr>
          <w:rFonts w:ascii="Arial" w:hAnsi="Arial" w:cs="Arial"/>
        </w:rPr>
      </w:pPr>
      <w:r w:rsidRPr="008D2B16">
        <w:rPr>
          <w:rFonts w:ascii="Arial" w:hAnsi="Arial" w:cs="Arial"/>
        </w:rPr>
        <w:t>L’agent comptable (Directeur comptable et Financier) de chaque organisme membre du groupement est le comptable assignataire des paiements pour ce qui le concerne.</w:t>
      </w:r>
    </w:p>
    <w:p w14:paraId="3E0990D7" w14:textId="77777777" w:rsidR="00E57576" w:rsidRPr="00270189" w:rsidRDefault="00E57576" w:rsidP="00270189">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4" w:name="_Toc202189128"/>
      <w:r w:rsidRPr="00270189">
        <w:rPr>
          <w:rFonts w:ascii="Arial" w:hAnsi="Arial" w:cs="Arial"/>
          <w:b/>
          <w:bCs/>
          <w:snapToGrid w:val="0"/>
          <w:color w:val="005CA9"/>
        </w:rPr>
        <w:t>DECOMPOSITION DU MARCHE</w:t>
      </w:r>
      <w:bookmarkEnd w:id="4"/>
    </w:p>
    <w:p w14:paraId="10065D14" w14:textId="77777777" w:rsidR="00E57576" w:rsidRPr="00270189" w:rsidRDefault="00E57576" w:rsidP="004F473D">
      <w:pPr>
        <w:spacing w:line="240" w:lineRule="atLeast"/>
        <w:contextualSpacing/>
        <w:rPr>
          <w:rFonts w:ascii="Arial" w:hAnsi="Arial" w:cs="Arial"/>
        </w:rPr>
      </w:pPr>
    </w:p>
    <w:p w14:paraId="5F2D7AFE" w14:textId="77777777" w:rsidR="007B004B" w:rsidRPr="00EC0197" w:rsidRDefault="004F473D" w:rsidP="002A15CD">
      <w:pPr>
        <w:pStyle w:val="Titre2"/>
        <w:numPr>
          <w:ilvl w:val="1"/>
          <w:numId w:val="1"/>
        </w:numPr>
        <w:spacing w:after="240"/>
        <w:ind w:left="1276" w:hanging="431"/>
        <w:rPr>
          <w:rFonts w:ascii="Arial" w:hAnsi="Arial" w:cs="Arial"/>
          <w:sz w:val="20"/>
          <w:szCs w:val="20"/>
        </w:rPr>
      </w:pPr>
      <w:r w:rsidRPr="00270189">
        <w:rPr>
          <w:rFonts w:ascii="Arial" w:hAnsi="Arial" w:cs="Arial"/>
          <w:sz w:val="20"/>
          <w:szCs w:val="20"/>
        </w:rPr>
        <w:t xml:space="preserve"> </w:t>
      </w:r>
      <w:bookmarkStart w:id="5" w:name="_Toc202189129"/>
      <w:r w:rsidRPr="00270189">
        <w:rPr>
          <w:rFonts w:ascii="Arial" w:hAnsi="Arial" w:cs="Arial"/>
          <w:sz w:val="20"/>
          <w:szCs w:val="20"/>
        </w:rPr>
        <w:t>Allotissement</w:t>
      </w:r>
      <w:bookmarkEnd w:id="5"/>
      <w:r w:rsidRPr="00270189">
        <w:rPr>
          <w:rFonts w:ascii="Arial" w:hAnsi="Arial" w:cs="Arial"/>
          <w:sz w:val="20"/>
          <w:szCs w:val="20"/>
        </w:rPr>
        <w:t xml:space="preserve"> </w:t>
      </w:r>
    </w:p>
    <w:p w14:paraId="6ED43AFC" w14:textId="3273813D" w:rsidR="00135842" w:rsidRPr="00135842" w:rsidRDefault="00135842" w:rsidP="00937BA4">
      <w:pPr>
        <w:keepLines/>
        <w:widowControl w:val="0"/>
        <w:autoSpaceDE w:val="0"/>
        <w:autoSpaceDN w:val="0"/>
        <w:adjustRightInd w:val="0"/>
        <w:spacing w:after="120"/>
        <w:jc w:val="both"/>
        <w:rPr>
          <w:rFonts w:ascii="Arial" w:hAnsi="Arial" w:cs="Arial"/>
        </w:rPr>
      </w:pPr>
      <w:r w:rsidRPr="00135842">
        <w:rPr>
          <w:rFonts w:ascii="Arial" w:hAnsi="Arial" w:cs="Arial"/>
        </w:rPr>
        <w:t>En application de l’article L</w:t>
      </w:r>
      <w:r w:rsidR="00270603">
        <w:rPr>
          <w:rFonts w:ascii="Arial" w:hAnsi="Arial" w:cs="Arial"/>
        </w:rPr>
        <w:t>.</w:t>
      </w:r>
      <w:r w:rsidRPr="00135842">
        <w:rPr>
          <w:rFonts w:ascii="Arial" w:hAnsi="Arial" w:cs="Arial"/>
        </w:rPr>
        <w:t>2113-10 du Code de la commande publique, l’</w:t>
      </w:r>
      <w:r w:rsidR="00447A70">
        <w:rPr>
          <w:rFonts w:ascii="Arial" w:hAnsi="Arial" w:cs="Arial"/>
        </w:rPr>
        <w:t>accord cadre est décomposée en 3 (trois</w:t>
      </w:r>
      <w:r w:rsidRPr="00135842">
        <w:rPr>
          <w:rFonts w:ascii="Arial" w:hAnsi="Arial" w:cs="Arial"/>
        </w:rPr>
        <w:t xml:space="preserve">) lots comme suit : </w:t>
      </w:r>
    </w:p>
    <w:tbl>
      <w:tblPr>
        <w:tblStyle w:val="Grilledutableau"/>
        <w:tblW w:w="0" w:type="auto"/>
        <w:tblInd w:w="108" w:type="dxa"/>
        <w:tblLook w:val="04A0" w:firstRow="1" w:lastRow="0" w:firstColumn="1" w:lastColumn="0" w:noHBand="0" w:noVBand="1"/>
      </w:tblPr>
      <w:tblGrid>
        <w:gridCol w:w="1588"/>
        <w:gridCol w:w="7366"/>
      </w:tblGrid>
      <w:tr w:rsidR="00135842" w:rsidRPr="00135842" w14:paraId="05BA3D00" w14:textId="77777777" w:rsidTr="00135842">
        <w:tc>
          <w:tcPr>
            <w:tcW w:w="1588" w:type="dxa"/>
          </w:tcPr>
          <w:p w14:paraId="5EE7D825" w14:textId="77777777" w:rsidR="00135842" w:rsidRPr="00135842" w:rsidRDefault="00135842" w:rsidP="00135842">
            <w:pPr>
              <w:keepLines/>
              <w:widowControl w:val="0"/>
              <w:autoSpaceDE w:val="0"/>
              <w:autoSpaceDN w:val="0"/>
              <w:adjustRightInd w:val="0"/>
              <w:jc w:val="center"/>
              <w:rPr>
                <w:rFonts w:ascii="Arial" w:hAnsi="Arial" w:cs="Arial"/>
                <w:b/>
              </w:rPr>
            </w:pPr>
            <w:r w:rsidRPr="00135842">
              <w:rPr>
                <w:rFonts w:ascii="Arial" w:hAnsi="Arial" w:cs="Arial"/>
                <w:b/>
              </w:rPr>
              <w:t>N° du lot</w:t>
            </w:r>
          </w:p>
        </w:tc>
        <w:tc>
          <w:tcPr>
            <w:tcW w:w="7366" w:type="dxa"/>
          </w:tcPr>
          <w:p w14:paraId="7F5BF45B" w14:textId="77777777" w:rsidR="00135842" w:rsidRPr="00135842" w:rsidRDefault="00135842" w:rsidP="00135842">
            <w:pPr>
              <w:keepLines/>
              <w:widowControl w:val="0"/>
              <w:autoSpaceDE w:val="0"/>
              <w:autoSpaceDN w:val="0"/>
              <w:adjustRightInd w:val="0"/>
              <w:jc w:val="center"/>
              <w:rPr>
                <w:rFonts w:ascii="Arial" w:hAnsi="Arial" w:cs="Arial"/>
                <w:b/>
              </w:rPr>
            </w:pPr>
            <w:r w:rsidRPr="00135842">
              <w:rPr>
                <w:rFonts w:ascii="Arial" w:hAnsi="Arial" w:cs="Arial"/>
                <w:b/>
              </w:rPr>
              <w:t>Désignation des lots</w:t>
            </w:r>
          </w:p>
        </w:tc>
      </w:tr>
      <w:tr w:rsidR="00135842" w:rsidRPr="00135842" w14:paraId="736BDFE9" w14:textId="77777777" w:rsidTr="00135842">
        <w:tc>
          <w:tcPr>
            <w:tcW w:w="1588" w:type="dxa"/>
          </w:tcPr>
          <w:p w14:paraId="54C2D8E1" w14:textId="77777777" w:rsidR="00135842" w:rsidRPr="00135842" w:rsidRDefault="00135842" w:rsidP="00135842">
            <w:pPr>
              <w:keepLines/>
              <w:widowControl w:val="0"/>
              <w:autoSpaceDE w:val="0"/>
              <w:autoSpaceDN w:val="0"/>
              <w:adjustRightInd w:val="0"/>
              <w:jc w:val="center"/>
              <w:rPr>
                <w:rFonts w:ascii="Arial" w:hAnsi="Arial" w:cs="Arial"/>
                <w:b/>
              </w:rPr>
            </w:pPr>
            <w:r w:rsidRPr="00135842">
              <w:rPr>
                <w:rFonts w:ascii="Arial" w:hAnsi="Arial" w:cs="Arial"/>
                <w:b/>
              </w:rPr>
              <w:t>1</w:t>
            </w:r>
          </w:p>
        </w:tc>
        <w:tc>
          <w:tcPr>
            <w:tcW w:w="7366" w:type="dxa"/>
            <w:vAlign w:val="center"/>
          </w:tcPr>
          <w:p w14:paraId="52070C33" w14:textId="77777777" w:rsidR="00135842" w:rsidRPr="00135842" w:rsidRDefault="00135842" w:rsidP="00135842">
            <w:pPr>
              <w:keepLines/>
              <w:widowControl w:val="0"/>
              <w:autoSpaceDE w:val="0"/>
              <w:autoSpaceDN w:val="0"/>
              <w:adjustRightInd w:val="0"/>
              <w:jc w:val="both"/>
              <w:rPr>
                <w:rFonts w:ascii="Arial" w:hAnsi="Arial" w:cs="Arial"/>
              </w:rPr>
            </w:pPr>
            <w:r w:rsidRPr="00270189">
              <w:rPr>
                <w:rFonts w:ascii="Arial" w:hAnsi="Arial" w:cs="Arial"/>
              </w:rPr>
              <w:t>Nettoyage</w:t>
            </w:r>
            <w:r>
              <w:rPr>
                <w:rFonts w:ascii="Arial" w:hAnsi="Arial" w:cs="Arial"/>
              </w:rPr>
              <w:t xml:space="preserve"> des l</w:t>
            </w:r>
            <w:r w:rsidR="00AD1D64">
              <w:rPr>
                <w:rFonts w:ascii="Arial" w:hAnsi="Arial" w:cs="Arial"/>
              </w:rPr>
              <w:t xml:space="preserve">ocaux, </w:t>
            </w:r>
            <w:r>
              <w:rPr>
                <w:rFonts w:ascii="Arial" w:hAnsi="Arial" w:cs="Arial"/>
              </w:rPr>
              <w:t xml:space="preserve">de la vitrerie </w:t>
            </w:r>
            <w:r w:rsidR="00856C27">
              <w:rPr>
                <w:rFonts w:ascii="Arial" w:hAnsi="Arial" w:cs="Arial"/>
              </w:rPr>
              <w:t xml:space="preserve">et fourniture de produits d’hygiène </w:t>
            </w:r>
            <w:r>
              <w:rPr>
                <w:rFonts w:ascii="Arial" w:hAnsi="Arial" w:cs="Arial"/>
              </w:rPr>
              <w:t xml:space="preserve">de la </w:t>
            </w:r>
            <w:r w:rsidRPr="00135842">
              <w:rPr>
                <w:rFonts w:ascii="Arial" w:hAnsi="Arial" w:cs="Arial"/>
                <w:b/>
              </w:rPr>
              <w:t>CPAM de LOIRE ATLANTIQUE (44)</w:t>
            </w:r>
          </w:p>
        </w:tc>
      </w:tr>
      <w:tr w:rsidR="00135842" w:rsidRPr="00135842" w14:paraId="316B1E71" w14:textId="77777777" w:rsidTr="00135842">
        <w:tc>
          <w:tcPr>
            <w:tcW w:w="1588" w:type="dxa"/>
          </w:tcPr>
          <w:p w14:paraId="0C79D041" w14:textId="77777777" w:rsidR="00135842" w:rsidRPr="00135842" w:rsidRDefault="00B445E4" w:rsidP="00135842">
            <w:pPr>
              <w:keepLines/>
              <w:widowControl w:val="0"/>
              <w:autoSpaceDE w:val="0"/>
              <w:autoSpaceDN w:val="0"/>
              <w:adjustRightInd w:val="0"/>
              <w:jc w:val="center"/>
              <w:rPr>
                <w:rFonts w:ascii="Arial" w:hAnsi="Arial" w:cs="Arial"/>
                <w:b/>
              </w:rPr>
            </w:pPr>
            <w:r>
              <w:rPr>
                <w:rFonts w:ascii="Arial" w:hAnsi="Arial" w:cs="Arial"/>
                <w:b/>
              </w:rPr>
              <w:t>2</w:t>
            </w:r>
          </w:p>
        </w:tc>
        <w:tc>
          <w:tcPr>
            <w:tcW w:w="7366" w:type="dxa"/>
            <w:vAlign w:val="center"/>
          </w:tcPr>
          <w:p w14:paraId="38370297" w14:textId="77777777" w:rsidR="00135842" w:rsidRPr="00135842" w:rsidRDefault="00135842" w:rsidP="00135842">
            <w:pPr>
              <w:keepLines/>
              <w:widowControl w:val="0"/>
              <w:autoSpaceDE w:val="0"/>
              <w:autoSpaceDN w:val="0"/>
              <w:adjustRightInd w:val="0"/>
              <w:jc w:val="both"/>
              <w:rPr>
                <w:rFonts w:ascii="Arial" w:hAnsi="Arial" w:cs="Arial"/>
              </w:rPr>
            </w:pPr>
            <w:r w:rsidRPr="00270189">
              <w:rPr>
                <w:rFonts w:ascii="Arial" w:hAnsi="Arial" w:cs="Arial"/>
              </w:rPr>
              <w:t>Nettoyage</w:t>
            </w:r>
            <w:r>
              <w:rPr>
                <w:rFonts w:ascii="Arial" w:hAnsi="Arial" w:cs="Arial"/>
              </w:rPr>
              <w:t xml:space="preserve"> des l</w:t>
            </w:r>
            <w:r w:rsidRPr="00270189">
              <w:rPr>
                <w:rFonts w:ascii="Arial" w:hAnsi="Arial" w:cs="Arial"/>
              </w:rPr>
              <w:t xml:space="preserve">ocaux </w:t>
            </w:r>
            <w:r>
              <w:rPr>
                <w:rFonts w:ascii="Arial" w:hAnsi="Arial" w:cs="Arial"/>
              </w:rPr>
              <w:t xml:space="preserve">et de la vitrerie de la </w:t>
            </w:r>
            <w:r w:rsidRPr="00135842">
              <w:rPr>
                <w:rFonts w:ascii="Arial" w:hAnsi="Arial" w:cs="Arial"/>
                <w:b/>
              </w:rPr>
              <w:t>CPAM MAYENNE (53)</w:t>
            </w:r>
          </w:p>
        </w:tc>
      </w:tr>
      <w:tr w:rsidR="00135842" w:rsidRPr="00135842" w14:paraId="019D46DC" w14:textId="77777777" w:rsidTr="00135842">
        <w:tc>
          <w:tcPr>
            <w:tcW w:w="1588" w:type="dxa"/>
          </w:tcPr>
          <w:p w14:paraId="757BA8BE" w14:textId="77777777" w:rsidR="00135842" w:rsidRPr="00135842" w:rsidRDefault="00B445E4" w:rsidP="00135842">
            <w:pPr>
              <w:keepLines/>
              <w:widowControl w:val="0"/>
              <w:autoSpaceDE w:val="0"/>
              <w:autoSpaceDN w:val="0"/>
              <w:adjustRightInd w:val="0"/>
              <w:jc w:val="center"/>
              <w:rPr>
                <w:rFonts w:ascii="Arial" w:hAnsi="Arial" w:cs="Arial"/>
                <w:b/>
              </w:rPr>
            </w:pPr>
            <w:r>
              <w:rPr>
                <w:rFonts w:ascii="Arial" w:hAnsi="Arial" w:cs="Arial"/>
                <w:b/>
              </w:rPr>
              <w:t>3</w:t>
            </w:r>
          </w:p>
        </w:tc>
        <w:tc>
          <w:tcPr>
            <w:tcW w:w="7366" w:type="dxa"/>
            <w:vAlign w:val="center"/>
          </w:tcPr>
          <w:p w14:paraId="24057D1B" w14:textId="77777777" w:rsidR="00135842" w:rsidRPr="00135842" w:rsidRDefault="00135842" w:rsidP="00135842">
            <w:pPr>
              <w:keepLines/>
              <w:widowControl w:val="0"/>
              <w:autoSpaceDE w:val="0"/>
              <w:autoSpaceDN w:val="0"/>
              <w:adjustRightInd w:val="0"/>
              <w:jc w:val="both"/>
              <w:rPr>
                <w:rFonts w:ascii="Arial" w:hAnsi="Arial" w:cs="Arial"/>
              </w:rPr>
            </w:pPr>
            <w:r w:rsidRPr="00270189">
              <w:rPr>
                <w:rFonts w:ascii="Arial" w:hAnsi="Arial" w:cs="Arial"/>
              </w:rPr>
              <w:t>Nettoyage</w:t>
            </w:r>
            <w:r>
              <w:rPr>
                <w:rFonts w:ascii="Arial" w:hAnsi="Arial" w:cs="Arial"/>
              </w:rPr>
              <w:t xml:space="preserve"> des l</w:t>
            </w:r>
            <w:r w:rsidR="00AD1D64">
              <w:rPr>
                <w:rFonts w:ascii="Arial" w:hAnsi="Arial" w:cs="Arial"/>
              </w:rPr>
              <w:t>ocaux,</w:t>
            </w:r>
            <w:r>
              <w:rPr>
                <w:rFonts w:ascii="Arial" w:hAnsi="Arial" w:cs="Arial"/>
              </w:rPr>
              <w:t xml:space="preserve"> de la vitrerie </w:t>
            </w:r>
            <w:r w:rsidR="00AD1D64">
              <w:rPr>
                <w:rFonts w:ascii="Arial" w:hAnsi="Arial" w:cs="Arial"/>
              </w:rPr>
              <w:t>et fourniture de produits d’hygiène de la</w:t>
            </w:r>
            <w:r>
              <w:rPr>
                <w:rFonts w:ascii="Arial" w:hAnsi="Arial" w:cs="Arial"/>
              </w:rPr>
              <w:t xml:space="preserve"> </w:t>
            </w:r>
            <w:r w:rsidRPr="00135842">
              <w:rPr>
                <w:rFonts w:ascii="Arial" w:hAnsi="Arial" w:cs="Arial"/>
                <w:b/>
              </w:rPr>
              <w:t>CPAM VENDEE (85)</w:t>
            </w:r>
          </w:p>
        </w:tc>
      </w:tr>
    </w:tbl>
    <w:p w14:paraId="09B4156E" w14:textId="77777777" w:rsidR="00136EE6" w:rsidRPr="00270189" w:rsidRDefault="00136EE6" w:rsidP="00136EE6">
      <w:pPr>
        <w:keepLines/>
        <w:widowControl w:val="0"/>
        <w:autoSpaceDE w:val="0"/>
        <w:autoSpaceDN w:val="0"/>
        <w:adjustRightInd w:val="0"/>
        <w:jc w:val="both"/>
        <w:rPr>
          <w:rFonts w:ascii="Arial" w:hAnsi="Arial" w:cs="Arial"/>
          <w:sz w:val="18"/>
          <w:szCs w:val="18"/>
        </w:rPr>
      </w:pPr>
    </w:p>
    <w:p w14:paraId="5CA6D695" w14:textId="77777777" w:rsidR="00136EE6" w:rsidRPr="00EC0197" w:rsidRDefault="00136EE6" w:rsidP="002A15CD">
      <w:pPr>
        <w:pStyle w:val="Titre2"/>
        <w:numPr>
          <w:ilvl w:val="1"/>
          <w:numId w:val="1"/>
        </w:numPr>
        <w:spacing w:after="240"/>
        <w:ind w:left="1276" w:hanging="431"/>
        <w:rPr>
          <w:rFonts w:ascii="Arial" w:hAnsi="Arial" w:cs="Arial"/>
          <w:sz w:val="20"/>
          <w:szCs w:val="20"/>
        </w:rPr>
      </w:pPr>
      <w:bookmarkStart w:id="6" w:name="_Toc202189130"/>
      <w:r w:rsidRPr="00270189">
        <w:rPr>
          <w:rFonts w:ascii="Arial" w:hAnsi="Arial" w:cs="Arial"/>
          <w:sz w:val="20"/>
          <w:szCs w:val="20"/>
        </w:rPr>
        <w:t>Forme du marché</w:t>
      </w:r>
      <w:bookmarkEnd w:id="6"/>
      <w:r w:rsidRPr="00270189">
        <w:rPr>
          <w:rFonts w:ascii="Arial" w:hAnsi="Arial" w:cs="Arial"/>
          <w:sz w:val="20"/>
          <w:szCs w:val="20"/>
        </w:rPr>
        <w:t xml:space="preserve"> </w:t>
      </w:r>
    </w:p>
    <w:p w14:paraId="0782EB43" w14:textId="77777777" w:rsidR="00454F76" w:rsidRDefault="00454F76" w:rsidP="00454F76">
      <w:pPr>
        <w:jc w:val="both"/>
        <w:rPr>
          <w:rFonts w:ascii="Arial" w:hAnsi="Arial" w:cs="Arial"/>
        </w:rPr>
      </w:pPr>
      <w:r w:rsidRPr="00454F76">
        <w:rPr>
          <w:rFonts w:ascii="Arial" w:hAnsi="Arial" w:cs="Arial"/>
        </w:rPr>
        <w:t xml:space="preserve">Le </w:t>
      </w:r>
      <w:r w:rsidR="00BA0862">
        <w:rPr>
          <w:rFonts w:ascii="Arial" w:hAnsi="Arial" w:cs="Arial"/>
        </w:rPr>
        <w:t xml:space="preserve">présent </w:t>
      </w:r>
      <w:r w:rsidRPr="00454F76">
        <w:rPr>
          <w:rFonts w:ascii="Arial" w:hAnsi="Arial" w:cs="Arial"/>
        </w:rPr>
        <w:t xml:space="preserve">marché </w:t>
      </w:r>
      <w:r w:rsidR="00BA0862">
        <w:rPr>
          <w:rFonts w:ascii="Arial" w:hAnsi="Arial" w:cs="Arial"/>
        </w:rPr>
        <w:t>est un accord-cadre mono-attributaire</w:t>
      </w:r>
      <w:r w:rsidRPr="00454F76">
        <w:rPr>
          <w:rFonts w:ascii="Arial" w:hAnsi="Arial" w:cs="Arial"/>
        </w:rPr>
        <w:t xml:space="preserve"> </w:t>
      </w:r>
      <w:r w:rsidR="00BA0862" w:rsidRPr="00BA0862">
        <w:rPr>
          <w:rFonts w:ascii="Arial" w:hAnsi="Arial" w:cs="Arial"/>
        </w:rPr>
        <w:t>à prix forfaitaire pour les prestations récurrentes, et à bons de commande pour les prestations ponctuelles au sens des articles L2125-1.1°, R2162-1 à R2162-6 et R2162-13 à R2162-14 du Code de la commande publique (CCP).</w:t>
      </w:r>
    </w:p>
    <w:p w14:paraId="44880BF5" w14:textId="77777777" w:rsidR="00454F76" w:rsidRPr="00454F76" w:rsidRDefault="00454F76" w:rsidP="00454F76">
      <w:pPr>
        <w:jc w:val="both"/>
        <w:rPr>
          <w:rFonts w:ascii="Arial" w:hAnsi="Arial" w:cs="Arial"/>
        </w:rPr>
      </w:pPr>
    </w:p>
    <w:p w14:paraId="323F8CB2" w14:textId="428CCABD" w:rsidR="00454F76" w:rsidRDefault="00BA0862" w:rsidP="00937BA4">
      <w:pPr>
        <w:spacing w:after="120"/>
        <w:jc w:val="both"/>
        <w:rPr>
          <w:rFonts w:ascii="Arial" w:hAnsi="Arial" w:cs="Arial"/>
        </w:rPr>
      </w:pPr>
      <w:r w:rsidRPr="00BA0862">
        <w:rPr>
          <w:rFonts w:ascii="Arial" w:hAnsi="Arial" w:cs="Arial"/>
        </w:rPr>
        <w:t>L’accord-cadre est sans montant minimum et avec un montant maximum sur la durée du marché de</w:t>
      </w:r>
      <w:r w:rsidR="00447A70">
        <w:rPr>
          <w:rFonts w:ascii="Arial" w:hAnsi="Arial" w:cs="Arial"/>
        </w:rPr>
        <w:t xml:space="preserve"> 3 850 000 € TTC comme suit</w:t>
      </w:r>
      <w:r w:rsidRPr="00BA0862">
        <w:rPr>
          <w:rFonts w:ascii="Arial" w:hAnsi="Arial" w:cs="Arial"/>
        </w:rPr>
        <w:t> :</w:t>
      </w:r>
    </w:p>
    <w:tbl>
      <w:tblPr>
        <w:tblStyle w:val="Grilledutableau"/>
        <w:tblW w:w="0" w:type="auto"/>
        <w:tblInd w:w="108" w:type="dxa"/>
        <w:tblLook w:val="04A0" w:firstRow="1" w:lastRow="0" w:firstColumn="1" w:lastColumn="0" w:noHBand="0" w:noVBand="1"/>
      </w:tblPr>
      <w:tblGrid>
        <w:gridCol w:w="1588"/>
        <w:gridCol w:w="5103"/>
        <w:gridCol w:w="2263"/>
      </w:tblGrid>
      <w:tr w:rsidR="00BA0862" w:rsidRPr="00BA0862" w14:paraId="62B80DDA" w14:textId="77777777" w:rsidTr="00AD1D64">
        <w:tc>
          <w:tcPr>
            <w:tcW w:w="1588" w:type="dxa"/>
          </w:tcPr>
          <w:p w14:paraId="4B056892" w14:textId="77777777" w:rsidR="00AD1D64" w:rsidRDefault="00AD1D64" w:rsidP="00AD1D64">
            <w:pPr>
              <w:jc w:val="center"/>
              <w:rPr>
                <w:rFonts w:ascii="Arial" w:hAnsi="Arial" w:cs="Arial"/>
                <w:b/>
              </w:rPr>
            </w:pPr>
          </w:p>
          <w:p w14:paraId="29899610" w14:textId="77777777" w:rsidR="00BA0862" w:rsidRPr="00BA0862" w:rsidRDefault="00BA0862" w:rsidP="00AD1D64">
            <w:pPr>
              <w:jc w:val="center"/>
              <w:rPr>
                <w:rFonts w:ascii="Arial" w:hAnsi="Arial" w:cs="Arial"/>
                <w:b/>
              </w:rPr>
            </w:pPr>
            <w:r w:rsidRPr="00BA0862">
              <w:rPr>
                <w:rFonts w:ascii="Arial" w:hAnsi="Arial" w:cs="Arial"/>
                <w:b/>
              </w:rPr>
              <w:t>N° du lot</w:t>
            </w:r>
          </w:p>
        </w:tc>
        <w:tc>
          <w:tcPr>
            <w:tcW w:w="5103" w:type="dxa"/>
          </w:tcPr>
          <w:p w14:paraId="1E4EA24E" w14:textId="77777777" w:rsidR="00AD1D64" w:rsidRDefault="00AD1D64" w:rsidP="00AD1D64">
            <w:pPr>
              <w:jc w:val="center"/>
              <w:rPr>
                <w:rFonts w:ascii="Arial" w:hAnsi="Arial" w:cs="Arial"/>
                <w:b/>
              </w:rPr>
            </w:pPr>
          </w:p>
          <w:p w14:paraId="49B5508B" w14:textId="77777777" w:rsidR="00BA0862" w:rsidRPr="00BA0862" w:rsidRDefault="00BA0862" w:rsidP="00AD1D64">
            <w:pPr>
              <w:jc w:val="center"/>
              <w:rPr>
                <w:rFonts w:ascii="Arial" w:hAnsi="Arial" w:cs="Arial"/>
                <w:b/>
              </w:rPr>
            </w:pPr>
            <w:r w:rsidRPr="00BA0862">
              <w:rPr>
                <w:rFonts w:ascii="Arial" w:hAnsi="Arial" w:cs="Arial"/>
                <w:b/>
              </w:rPr>
              <w:t>Désignation des lots</w:t>
            </w:r>
          </w:p>
        </w:tc>
        <w:tc>
          <w:tcPr>
            <w:tcW w:w="2263" w:type="dxa"/>
          </w:tcPr>
          <w:p w14:paraId="4BDFC5E7" w14:textId="77777777" w:rsidR="00BA0862" w:rsidRPr="00BA0862" w:rsidRDefault="00BA0862" w:rsidP="00AD1D64">
            <w:pPr>
              <w:jc w:val="center"/>
              <w:rPr>
                <w:rFonts w:ascii="Arial" w:hAnsi="Arial" w:cs="Arial"/>
                <w:b/>
              </w:rPr>
            </w:pPr>
            <w:r w:rsidRPr="00BA0862">
              <w:rPr>
                <w:rFonts w:ascii="Arial" w:hAnsi="Arial" w:cs="Arial"/>
                <w:b/>
              </w:rPr>
              <w:t xml:space="preserve">Montant maximum sur la </w:t>
            </w:r>
            <w:r w:rsidR="00D42497">
              <w:rPr>
                <w:rFonts w:ascii="Arial" w:hAnsi="Arial" w:cs="Arial"/>
                <w:b/>
              </w:rPr>
              <w:t>durée du marché (4 ans) en € TTC</w:t>
            </w:r>
          </w:p>
        </w:tc>
      </w:tr>
      <w:tr w:rsidR="00BA0862" w:rsidRPr="00C56A14" w14:paraId="20E6B218" w14:textId="77777777" w:rsidTr="00AD1D64">
        <w:tc>
          <w:tcPr>
            <w:tcW w:w="1588" w:type="dxa"/>
          </w:tcPr>
          <w:p w14:paraId="49F8435B" w14:textId="77777777" w:rsidR="003D5841" w:rsidRDefault="003D5841" w:rsidP="003D5841">
            <w:pPr>
              <w:jc w:val="center"/>
              <w:rPr>
                <w:rFonts w:ascii="Arial" w:hAnsi="Arial" w:cs="Arial"/>
                <w:b/>
              </w:rPr>
            </w:pPr>
          </w:p>
          <w:p w14:paraId="543CC7C2" w14:textId="77777777" w:rsidR="00BA0862" w:rsidRPr="00BA0862" w:rsidRDefault="00BA0862" w:rsidP="003D5841">
            <w:pPr>
              <w:jc w:val="center"/>
              <w:rPr>
                <w:rFonts w:ascii="Arial" w:hAnsi="Arial" w:cs="Arial"/>
                <w:b/>
              </w:rPr>
            </w:pPr>
            <w:r w:rsidRPr="00BA0862">
              <w:rPr>
                <w:rFonts w:ascii="Arial" w:hAnsi="Arial" w:cs="Arial"/>
                <w:b/>
              </w:rPr>
              <w:t>1</w:t>
            </w:r>
          </w:p>
        </w:tc>
        <w:tc>
          <w:tcPr>
            <w:tcW w:w="5103" w:type="dxa"/>
            <w:vAlign w:val="center"/>
          </w:tcPr>
          <w:p w14:paraId="3AC8452E" w14:textId="77777777" w:rsidR="00BA0862" w:rsidRPr="00BA0862" w:rsidRDefault="00AD1D64" w:rsidP="00BA0862">
            <w:pPr>
              <w:jc w:val="both"/>
              <w:rPr>
                <w:rFonts w:ascii="Arial" w:hAnsi="Arial" w:cs="Arial"/>
              </w:rPr>
            </w:pPr>
            <w:r w:rsidRPr="00270189">
              <w:rPr>
                <w:rFonts w:ascii="Arial" w:hAnsi="Arial" w:cs="Arial"/>
              </w:rPr>
              <w:t>Nettoyage</w:t>
            </w:r>
            <w:r>
              <w:rPr>
                <w:rFonts w:ascii="Arial" w:hAnsi="Arial" w:cs="Arial"/>
              </w:rPr>
              <w:t xml:space="preserve"> des locaux, de la vitrerie et fourniture de produits d’hygiène de la </w:t>
            </w:r>
            <w:r w:rsidRPr="00135842">
              <w:rPr>
                <w:rFonts w:ascii="Arial" w:hAnsi="Arial" w:cs="Arial"/>
                <w:b/>
              </w:rPr>
              <w:t>CPAM de LOIRE ATLANTIQUE (44)</w:t>
            </w:r>
          </w:p>
        </w:tc>
        <w:tc>
          <w:tcPr>
            <w:tcW w:w="2263" w:type="dxa"/>
          </w:tcPr>
          <w:p w14:paraId="3012B82C" w14:textId="77777777" w:rsidR="00BA0862" w:rsidRPr="00C56A14" w:rsidRDefault="00BA0862" w:rsidP="003D5841">
            <w:pPr>
              <w:jc w:val="right"/>
              <w:rPr>
                <w:rFonts w:ascii="Arial" w:hAnsi="Arial" w:cs="Arial"/>
                <w:b/>
                <w:highlight w:val="yellow"/>
              </w:rPr>
            </w:pPr>
          </w:p>
          <w:p w14:paraId="59304E3E" w14:textId="77777777" w:rsidR="00BA0862" w:rsidRPr="002A15CD" w:rsidRDefault="003D5841" w:rsidP="003D5841">
            <w:pPr>
              <w:jc w:val="right"/>
              <w:rPr>
                <w:rFonts w:ascii="Arial" w:hAnsi="Arial" w:cs="Arial"/>
                <w:b/>
                <w:bCs/>
              </w:rPr>
            </w:pPr>
            <w:r w:rsidRPr="002A15CD">
              <w:rPr>
                <w:rFonts w:ascii="Arial" w:hAnsi="Arial" w:cs="Arial"/>
                <w:b/>
                <w:bCs/>
              </w:rPr>
              <w:t xml:space="preserve">2 150 000 </w:t>
            </w:r>
            <w:r w:rsidR="00BA0862" w:rsidRPr="002A15CD">
              <w:rPr>
                <w:rFonts w:ascii="Arial" w:hAnsi="Arial" w:cs="Arial"/>
                <w:b/>
                <w:bCs/>
              </w:rPr>
              <w:t>€</w:t>
            </w:r>
          </w:p>
          <w:p w14:paraId="2D368DB2" w14:textId="77777777" w:rsidR="00BA0862" w:rsidRPr="00C56A14" w:rsidRDefault="00BA0862" w:rsidP="003D5841">
            <w:pPr>
              <w:jc w:val="right"/>
              <w:rPr>
                <w:rFonts w:ascii="Arial" w:hAnsi="Arial" w:cs="Arial"/>
                <w:b/>
                <w:highlight w:val="yellow"/>
              </w:rPr>
            </w:pPr>
          </w:p>
        </w:tc>
      </w:tr>
      <w:tr w:rsidR="00BA0862" w:rsidRPr="006D3262" w14:paraId="2F83A8A0" w14:textId="77777777" w:rsidTr="00AD1D64">
        <w:tc>
          <w:tcPr>
            <w:tcW w:w="1588" w:type="dxa"/>
          </w:tcPr>
          <w:p w14:paraId="4D4B00AF" w14:textId="77777777" w:rsidR="003D5841" w:rsidRDefault="003D5841" w:rsidP="003D5841">
            <w:pPr>
              <w:jc w:val="center"/>
              <w:rPr>
                <w:rFonts w:ascii="Arial" w:hAnsi="Arial" w:cs="Arial"/>
                <w:b/>
              </w:rPr>
            </w:pPr>
          </w:p>
          <w:p w14:paraId="51661BBB" w14:textId="77777777" w:rsidR="00BA0862" w:rsidRPr="00BA0862" w:rsidRDefault="00B445E4" w:rsidP="003D5841">
            <w:pPr>
              <w:jc w:val="center"/>
              <w:rPr>
                <w:rFonts w:ascii="Arial" w:hAnsi="Arial" w:cs="Arial"/>
                <w:b/>
              </w:rPr>
            </w:pPr>
            <w:r>
              <w:rPr>
                <w:rFonts w:ascii="Arial" w:hAnsi="Arial" w:cs="Arial"/>
                <w:b/>
              </w:rPr>
              <w:t>2</w:t>
            </w:r>
          </w:p>
        </w:tc>
        <w:tc>
          <w:tcPr>
            <w:tcW w:w="5103" w:type="dxa"/>
            <w:vAlign w:val="center"/>
          </w:tcPr>
          <w:p w14:paraId="5542ACD3" w14:textId="77777777" w:rsidR="00BA0862" w:rsidRPr="00BA0862" w:rsidRDefault="00AD1D64" w:rsidP="00BA0862">
            <w:pPr>
              <w:jc w:val="both"/>
              <w:rPr>
                <w:rFonts w:ascii="Arial" w:hAnsi="Arial" w:cs="Arial"/>
              </w:rPr>
            </w:pPr>
            <w:r w:rsidRPr="00270189">
              <w:rPr>
                <w:rFonts w:ascii="Arial" w:hAnsi="Arial" w:cs="Arial"/>
              </w:rPr>
              <w:t>Nettoyage</w:t>
            </w:r>
            <w:r>
              <w:rPr>
                <w:rFonts w:ascii="Arial" w:hAnsi="Arial" w:cs="Arial"/>
              </w:rPr>
              <w:t xml:space="preserve"> des l</w:t>
            </w:r>
            <w:r w:rsidRPr="00270189">
              <w:rPr>
                <w:rFonts w:ascii="Arial" w:hAnsi="Arial" w:cs="Arial"/>
              </w:rPr>
              <w:t xml:space="preserve">ocaux </w:t>
            </w:r>
            <w:r>
              <w:rPr>
                <w:rFonts w:ascii="Arial" w:hAnsi="Arial" w:cs="Arial"/>
              </w:rPr>
              <w:t xml:space="preserve">et de la vitrerie de la </w:t>
            </w:r>
            <w:r w:rsidRPr="00135842">
              <w:rPr>
                <w:rFonts w:ascii="Arial" w:hAnsi="Arial" w:cs="Arial"/>
                <w:b/>
              </w:rPr>
              <w:t>CPAM MAYENNE (53)</w:t>
            </w:r>
          </w:p>
        </w:tc>
        <w:tc>
          <w:tcPr>
            <w:tcW w:w="2263" w:type="dxa"/>
          </w:tcPr>
          <w:p w14:paraId="79ECF6F6" w14:textId="77777777" w:rsidR="00BA0862" w:rsidRPr="006D3262" w:rsidRDefault="00BA0862" w:rsidP="003D5841">
            <w:pPr>
              <w:jc w:val="right"/>
              <w:rPr>
                <w:rFonts w:ascii="Arial" w:hAnsi="Arial" w:cs="Arial"/>
                <w:b/>
                <w:bCs/>
              </w:rPr>
            </w:pPr>
          </w:p>
          <w:p w14:paraId="12CB332E" w14:textId="77777777" w:rsidR="00BA0862" w:rsidRPr="006D3262" w:rsidRDefault="006D3262" w:rsidP="003D5841">
            <w:pPr>
              <w:jc w:val="right"/>
              <w:rPr>
                <w:rFonts w:ascii="Arial" w:hAnsi="Arial" w:cs="Arial"/>
                <w:b/>
                <w:bCs/>
              </w:rPr>
            </w:pPr>
            <w:r w:rsidRPr="006D3262">
              <w:rPr>
                <w:rFonts w:ascii="Arial" w:hAnsi="Arial" w:cs="Arial"/>
                <w:b/>
                <w:bCs/>
              </w:rPr>
              <w:t>500</w:t>
            </w:r>
            <w:r w:rsidR="003D5841" w:rsidRPr="006D3262">
              <w:rPr>
                <w:rFonts w:ascii="Arial" w:hAnsi="Arial" w:cs="Arial"/>
                <w:b/>
                <w:bCs/>
              </w:rPr>
              <w:t xml:space="preserve"> 000 </w:t>
            </w:r>
            <w:r w:rsidR="00BA0862" w:rsidRPr="006D3262">
              <w:rPr>
                <w:rFonts w:ascii="Arial" w:hAnsi="Arial" w:cs="Arial"/>
                <w:b/>
                <w:bCs/>
              </w:rPr>
              <w:t>€</w:t>
            </w:r>
          </w:p>
          <w:p w14:paraId="18773046" w14:textId="77777777" w:rsidR="00BA0862" w:rsidRPr="006D3262" w:rsidRDefault="00BA0862" w:rsidP="003D5841">
            <w:pPr>
              <w:jc w:val="right"/>
              <w:rPr>
                <w:rFonts w:ascii="Arial" w:hAnsi="Arial" w:cs="Arial"/>
                <w:b/>
              </w:rPr>
            </w:pPr>
          </w:p>
        </w:tc>
      </w:tr>
      <w:tr w:rsidR="00BA0862" w:rsidRPr="00C56A14" w14:paraId="0A3F5F74" w14:textId="77777777" w:rsidTr="00AD1D64">
        <w:tc>
          <w:tcPr>
            <w:tcW w:w="1588" w:type="dxa"/>
          </w:tcPr>
          <w:p w14:paraId="68E8C8A1" w14:textId="77777777" w:rsidR="003D5841" w:rsidRDefault="003D5841" w:rsidP="003D5841">
            <w:pPr>
              <w:jc w:val="center"/>
              <w:rPr>
                <w:rFonts w:ascii="Arial" w:hAnsi="Arial" w:cs="Arial"/>
                <w:b/>
              </w:rPr>
            </w:pPr>
          </w:p>
          <w:p w14:paraId="4565C5C5" w14:textId="77777777" w:rsidR="00BA0862" w:rsidRPr="00BA0862" w:rsidRDefault="00B445E4" w:rsidP="003D5841">
            <w:pPr>
              <w:jc w:val="center"/>
              <w:rPr>
                <w:rFonts w:ascii="Arial" w:hAnsi="Arial" w:cs="Arial"/>
                <w:b/>
              </w:rPr>
            </w:pPr>
            <w:r>
              <w:rPr>
                <w:rFonts w:ascii="Arial" w:hAnsi="Arial" w:cs="Arial"/>
                <w:b/>
              </w:rPr>
              <w:t>3</w:t>
            </w:r>
          </w:p>
        </w:tc>
        <w:tc>
          <w:tcPr>
            <w:tcW w:w="5103" w:type="dxa"/>
            <w:vAlign w:val="center"/>
          </w:tcPr>
          <w:p w14:paraId="6C60E504" w14:textId="77777777" w:rsidR="00BA0862" w:rsidRPr="00BA0862" w:rsidRDefault="00AD1D64" w:rsidP="00BA0862">
            <w:pPr>
              <w:jc w:val="both"/>
              <w:rPr>
                <w:rFonts w:ascii="Arial" w:hAnsi="Arial" w:cs="Arial"/>
              </w:rPr>
            </w:pPr>
            <w:r w:rsidRPr="00AD1D64">
              <w:rPr>
                <w:rFonts w:ascii="Arial" w:hAnsi="Arial" w:cs="Arial"/>
              </w:rPr>
              <w:t xml:space="preserve">Nettoyage des locaux, de la vitrerie et fourniture de produits d’hygiène de la </w:t>
            </w:r>
            <w:r w:rsidRPr="00AD1D64">
              <w:rPr>
                <w:rFonts w:ascii="Arial" w:hAnsi="Arial" w:cs="Arial"/>
                <w:b/>
              </w:rPr>
              <w:t>CPAM VENDEE (85)</w:t>
            </w:r>
          </w:p>
        </w:tc>
        <w:tc>
          <w:tcPr>
            <w:tcW w:w="2263" w:type="dxa"/>
          </w:tcPr>
          <w:p w14:paraId="5C3EAB1C" w14:textId="77777777" w:rsidR="00BA0862" w:rsidRPr="00447A70" w:rsidRDefault="00BA0862" w:rsidP="003D5841">
            <w:pPr>
              <w:jc w:val="right"/>
              <w:rPr>
                <w:rFonts w:ascii="Arial" w:hAnsi="Arial" w:cs="Arial"/>
                <w:b/>
                <w:bCs/>
              </w:rPr>
            </w:pPr>
          </w:p>
          <w:p w14:paraId="6B37374C" w14:textId="11D2BFDE" w:rsidR="00BA0862" w:rsidRPr="00447A70" w:rsidRDefault="003D5841" w:rsidP="003D5841">
            <w:pPr>
              <w:jc w:val="right"/>
              <w:rPr>
                <w:rFonts w:ascii="Arial" w:hAnsi="Arial" w:cs="Arial"/>
                <w:b/>
                <w:bCs/>
              </w:rPr>
            </w:pPr>
            <w:r w:rsidRPr="00447A70">
              <w:rPr>
                <w:rFonts w:ascii="Arial" w:hAnsi="Arial" w:cs="Arial"/>
                <w:b/>
                <w:bCs/>
              </w:rPr>
              <w:t>1</w:t>
            </w:r>
            <w:r w:rsidR="00447A70" w:rsidRPr="00447A70">
              <w:rPr>
                <w:rFonts w:ascii="Arial" w:hAnsi="Arial" w:cs="Arial"/>
                <w:b/>
                <w:bCs/>
              </w:rPr>
              <w:t> 200</w:t>
            </w:r>
            <w:r w:rsidRPr="00447A70">
              <w:rPr>
                <w:rFonts w:ascii="Arial" w:hAnsi="Arial" w:cs="Arial"/>
                <w:b/>
                <w:bCs/>
              </w:rPr>
              <w:t xml:space="preserve"> 000 </w:t>
            </w:r>
            <w:r w:rsidR="00BA0862" w:rsidRPr="00447A70">
              <w:rPr>
                <w:rFonts w:ascii="Arial" w:hAnsi="Arial" w:cs="Arial"/>
                <w:b/>
                <w:bCs/>
              </w:rPr>
              <w:t>€</w:t>
            </w:r>
          </w:p>
          <w:p w14:paraId="40514E8D" w14:textId="77777777" w:rsidR="00BA0862" w:rsidRPr="00447A70" w:rsidRDefault="00BA0862" w:rsidP="003D5841">
            <w:pPr>
              <w:jc w:val="right"/>
              <w:rPr>
                <w:rFonts w:ascii="Arial" w:hAnsi="Arial" w:cs="Arial"/>
                <w:b/>
              </w:rPr>
            </w:pPr>
          </w:p>
        </w:tc>
      </w:tr>
    </w:tbl>
    <w:p w14:paraId="3C3D8BA8" w14:textId="3FF28784" w:rsidR="00136EE6" w:rsidRPr="00270189" w:rsidRDefault="00136EE6" w:rsidP="00937BA4">
      <w:pPr>
        <w:spacing w:before="120"/>
        <w:jc w:val="both"/>
        <w:rPr>
          <w:rFonts w:ascii="Arial" w:hAnsi="Arial" w:cs="Arial"/>
        </w:rPr>
      </w:pPr>
      <w:r w:rsidRPr="00270189">
        <w:rPr>
          <w:rFonts w:ascii="Arial" w:hAnsi="Arial" w:cs="Arial"/>
        </w:rPr>
        <w:t xml:space="preserve">Le présent </w:t>
      </w:r>
      <w:r w:rsidR="00135842">
        <w:rPr>
          <w:rFonts w:ascii="Arial" w:hAnsi="Arial" w:cs="Arial"/>
        </w:rPr>
        <w:t>accord-cadre</w:t>
      </w:r>
      <w:r w:rsidRPr="00270189">
        <w:rPr>
          <w:rFonts w:ascii="Arial" w:hAnsi="Arial" w:cs="Arial"/>
        </w:rPr>
        <w:t xml:space="preserve"> </w:t>
      </w:r>
      <w:proofErr w:type="gramStart"/>
      <w:r w:rsidRPr="00270189">
        <w:rPr>
          <w:rFonts w:ascii="Arial" w:hAnsi="Arial" w:cs="Arial"/>
        </w:rPr>
        <w:t>est</w:t>
      </w:r>
      <w:proofErr w:type="gramEnd"/>
      <w:r w:rsidRPr="00270189">
        <w:rPr>
          <w:rFonts w:ascii="Arial" w:hAnsi="Arial" w:cs="Arial"/>
        </w:rPr>
        <w:t xml:space="preserve"> assorti d’une obligation de résultat</w:t>
      </w:r>
      <w:r w:rsidR="00447A70">
        <w:rPr>
          <w:rFonts w:ascii="Arial" w:hAnsi="Arial" w:cs="Arial"/>
        </w:rPr>
        <w:t xml:space="preserve"> et ou de moyens selon le lot concerné</w:t>
      </w:r>
      <w:r w:rsidR="00BA0862">
        <w:rPr>
          <w:rFonts w:ascii="Arial" w:hAnsi="Arial" w:cs="Arial"/>
        </w:rPr>
        <w:t> :</w:t>
      </w:r>
    </w:p>
    <w:p w14:paraId="20236D72" w14:textId="77777777" w:rsidR="00136EE6" w:rsidRPr="00270189" w:rsidRDefault="00EC2DFB" w:rsidP="00937BA4">
      <w:pPr>
        <w:spacing w:after="240"/>
        <w:jc w:val="both"/>
        <w:rPr>
          <w:rFonts w:ascii="Arial" w:hAnsi="Arial" w:cs="Arial"/>
        </w:rPr>
      </w:pPr>
      <w:r>
        <w:rPr>
          <w:rFonts w:ascii="Arial" w:hAnsi="Arial" w:cs="Arial"/>
        </w:rPr>
        <w:t>Le Titulaire est</w:t>
      </w:r>
      <w:r w:rsidR="00136EE6" w:rsidRPr="00270189">
        <w:rPr>
          <w:rFonts w:ascii="Arial" w:hAnsi="Arial" w:cs="Arial"/>
        </w:rPr>
        <w:t xml:space="preserve"> tenu à cette obligation sur la base préalable définie par l’organisme, des moyens à mettre en œuvre pour la réalisation des prestations (nature des prestations à réaliser et fréquences d’intervention).</w:t>
      </w:r>
    </w:p>
    <w:p w14:paraId="0A2A77D9" w14:textId="77777777" w:rsidR="00135842" w:rsidRPr="00EC0197" w:rsidRDefault="00135842" w:rsidP="00937BA4">
      <w:pPr>
        <w:keepNext/>
        <w:widowControl w:val="0"/>
        <w:numPr>
          <w:ilvl w:val="0"/>
          <w:numId w:val="1"/>
        </w:numPr>
        <w:pBdr>
          <w:bottom w:val="single" w:sz="8" w:space="1" w:color="005CA9"/>
        </w:pBdr>
        <w:tabs>
          <w:tab w:val="left" w:pos="1276"/>
        </w:tabs>
        <w:autoSpaceDE w:val="0"/>
        <w:autoSpaceDN w:val="0"/>
        <w:adjustRightInd w:val="0"/>
        <w:spacing w:after="240"/>
        <w:ind w:left="357" w:hanging="357"/>
        <w:outlineLvl w:val="0"/>
        <w:rPr>
          <w:rFonts w:ascii="Arial" w:hAnsi="Arial" w:cs="Arial"/>
          <w:b/>
          <w:bCs/>
          <w:snapToGrid w:val="0"/>
          <w:color w:val="005CA9"/>
        </w:rPr>
      </w:pPr>
      <w:bookmarkStart w:id="7" w:name="_Toc202189131"/>
      <w:r w:rsidRPr="00270189">
        <w:rPr>
          <w:rFonts w:ascii="Arial" w:hAnsi="Arial" w:cs="Arial"/>
          <w:b/>
          <w:bCs/>
          <w:snapToGrid w:val="0"/>
          <w:color w:val="005CA9"/>
        </w:rPr>
        <w:t>DUREE DU MARCHE</w:t>
      </w:r>
      <w:bookmarkEnd w:id="7"/>
    </w:p>
    <w:p w14:paraId="1A44739C" w14:textId="77777777" w:rsidR="00045022" w:rsidRDefault="00135842" w:rsidP="00937BA4">
      <w:pPr>
        <w:autoSpaceDE w:val="0"/>
        <w:autoSpaceDN w:val="0"/>
        <w:adjustRightInd w:val="0"/>
        <w:spacing w:before="240" w:after="240"/>
        <w:jc w:val="both"/>
        <w:rPr>
          <w:rFonts w:ascii="Arial" w:hAnsi="Arial" w:cs="Arial"/>
        </w:rPr>
      </w:pPr>
      <w:r>
        <w:rPr>
          <w:rFonts w:ascii="Arial" w:hAnsi="Arial" w:cs="Arial"/>
        </w:rPr>
        <w:t>L</w:t>
      </w:r>
      <w:r w:rsidRPr="00270189">
        <w:rPr>
          <w:rFonts w:ascii="Arial" w:hAnsi="Arial" w:cs="Arial"/>
        </w:rPr>
        <w:t xml:space="preserve">a durée </w:t>
      </w:r>
      <w:r>
        <w:rPr>
          <w:rFonts w:ascii="Arial" w:hAnsi="Arial" w:cs="Arial"/>
        </w:rPr>
        <w:t xml:space="preserve">de l’accord-cadre est fixée à </w:t>
      </w:r>
      <w:r w:rsidRPr="00270189">
        <w:rPr>
          <w:rFonts w:ascii="Arial" w:hAnsi="Arial" w:cs="Arial"/>
        </w:rPr>
        <w:t>un</w:t>
      </w:r>
      <w:r>
        <w:rPr>
          <w:rFonts w:ascii="Arial" w:hAnsi="Arial" w:cs="Arial"/>
        </w:rPr>
        <w:t xml:space="preserve"> (1)</w:t>
      </w:r>
      <w:r w:rsidRPr="00270189">
        <w:rPr>
          <w:rFonts w:ascii="Arial" w:hAnsi="Arial" w:cs="Arial"/>
        </w:rPr>
        <w:t xml:space="preserve"> an à compter de sa date de notification. Le marché peut être renouvelé tacitement trois </w:t>
      </w:r>
      <w:r w:rsidR="007356D3">
        <w:rPr>
          <w:rFonts w:ascii="Arial" w:hAnsi="Arial" w:cs="Arial"/>
        </w:rPr>
        <w:t>fois, pour une période d’un</w:t>
      </w:r>
      <w:r w:rsidR="00C56A14">
        <w:rPr>
          <w:rFonts w:ascii="Arial" w:hAnsi="Arial" w:cs="Arial"/>
        </w:rPr>
        <w:t xml:space="preserve"> (1)</w:t>
      </w:r>
      <w:r w:rsidR="007356D3">
        <w:rPr>
          <w:rFonts w:ascii="Arial" w:hAnsi="Arial" w:cs="Arial"/>
        </w:rPr>
        <w:t xml:space="preserve"> an.</w:t>
      </w:r>
    </w:p>
    <w:p w14:paraId="4F13EEDA" w14:textId="77777777" w:rsidR="007356D3" w:rsidRPr="007356D3" w:rsidRDefault="007356D3" w:rsidP="00937BA4">
      <w:pPr>
        <w:autoSpaceDE w:val="0"/>
        <w:autoSpaceDN w:val="0"/>
        <w:adjustRightInd w:val="0"/>
        <w:spacing w:after="120"/>
        <w:jc w:val="both"/>
        <w:rPr>
          <w:rFonts w:ascii="Arial" w:hAnsi="Arial" w:cs="Arial"/>
        </w:rPr>
      </w:pPr>
      <w:r w:rsidRPr="007356D3">
        <w:rPr>
          <w:rFonts w:ascii="Arial" w:hAnsi="Arial" w:cs="Arial"/>
        </w:rPr>
        <w:t>Chaque organisme adhérera à échéance de son ou ses contrats en cours, à savoir :</w:t>
      </w:r>
    </w:p>
    <w:tbl>
      <w:tblPr>
        <w:tblStyle w:val="Grilledutableau"/>
        <w:tblW w:w="0" w:type="auto"/>
        <w:tblLook w:val="04A0" w:firstRow="1" w:lastRow="0" w:firstColumn="1" w:lastColumn="0" w:noHBand="0" w:noVBand="1"/>
      </w:tblPr>
      <w:tblGrid>
        <w:gridCol w:w="2388"/>
        <w:gridCol w:w="3241"/>
        <w:gridCol w:w="3433"/>
      </w:tblGrid>
      <w:tr w:rsidR="007356D3" w:rsidRPr="007356D3" w14:paraId="03B3C4C5" w14:textId="77777777" w:rsidTr="007356D3">
        <w:tc>
          <w:tcPr>
            <w:tcW w:w="2388" w:type="dxa"/>
          </w:tcPr>
          <w:p w14:paraId="4ABF1077" w14:textId="77777777" w:rsidR="007356D3" w:rsidRPr="007356D3" w:rsidRDefault="007356D3" w:rsidP="007356D3">
            <w:pPr>
              <w:autoSpaceDE w:val="0"/>
              <w:autoSpaceDN w:val="0"/>
              <w:adjustRightInd w:val="0"/>
              <w:jc w:val="center"/>
              <w:rPr>
                <w:rFonts w:ascii="Arial" w:hAnsi="Arial" w:cs="Arial"/>
                <w:b/>
              </w:rPr>
            </w:pPr>
            <w:r w:rsidRPr="007356D3">
              <w:rPr>
                <w:rFonts w:ascii="Arial" w:hAnsi="Arial" w:cs="Arial"/>
                <w:b/>
              </w:rPr>
              <w:t>Organisme</w:t>
            </w:r>
          </w:p>
        </w:tc>
        <w:tc>
          <w:tcPr>
            <w:tcW w:w="3241" w:type="dxa"/>
          </w:tcPr>
          <w:p w14:paraId="1EE774F5" w14:textId="77777777" w:rsidR="007356D3" w:rsidRPr="007356D3" w:rsidRDefault="007356D3" w:rsidP="007356D3">
            <w:pPr>
              <w:autoSpaceDE w:val="0"/>
              <w:autoSpaceDN w:val="0"/>
              <w:adjustRightInd w:val="0"/>
              <w:jc w:val="center"/>
              <w:rPr>
                <w:rFonts w:ascii="Arial" w:hAnsi="Arial" w:cs="Arial"/>
                <w:b/>
              </w:rPr>
            </w:pPr>
            <w:r w:rsidRPr="007356D3">
              <w:rPr>
                <w:rFonts w:ascii="Arial" w:hAnsi="Arial" w:cs="Arial"/>
                <w:b/>
              </w:rPr>
              <w:t>Date de fin du marché actuel</w:t>
            </w:r>
          </w:p>
        </w:tc>
        <w:tc>
          <w:tcPr>
            <w:tcW w:w="3433" w:type="dxa"/>
          </w:tcPr>
          <w:p w14:paraId="307E98AC" w14:textId="77777777" w:rsidR="007356D3" w:rsidRPr="007356D3" w:rsidRDefault="007356D3" w:rsidP="007356D3">
            <w:pPr>
              <w:autoSpaceDE w:val="0"/>
              <w:autoSpaceDN w:val="0"/>
              <w:adjustRightInd w:val="0"/>
              <w:jc w:val="center"/>
              <w:rPr>
                <w:rFonts w:ascii="Arial" w:hAnsi="Arial" w:cs="Arial"/>
                <w:b/>
              </w:rPr>
            </w:pPr>
            <w:r w:rsidRPr="007356D3">
              <w:rPr>
                <w:rFonts w:ascii="Arial" w:hAnsi="Arial" w:cs="Arial"/>
                <w:b/>
              </w:rPr>
              <w:t>Date d’entrée dans le présent marché</w:t>
            </w:r>
          </w:p>
        </w:tc>
      </w:tr>
      <w:tr w:rsidR="007356D3" w:rsidRPr="007356D3" w14:paraId="3C15BC27" w14:textId="77777777" w:rsidTr="007356D3">
        <w:tc>
          <w:tcPr>
            <w:tcW w:w="2388" w:type="dxa"/>
          </w:tcPr>
          <w:p w14:paraId="22907B95" w14:textId="77777777" w:rsidR="007356D3" w:rsidRPr="007356D3" w:rsidRDefault="007356D3" w:rsidP="007356D3">
            <w:pPr>
              <w:autoSpaceDE w:val="0"/>
              <w:autoSpaceDN w:val="0"/>
              <w:adjustRightInd w:val="0"/>
              <w:jc w:val="center"/>
              <w:rPr>
                <w:rFonts w:ascii="Arial" w:hAnsi="Arial" w:cs="Arial"/>
                <w:b/>
              </w:rPr>
            </w:pPr>
            <w:r>
              <w:rPr>
                <w:rFonts w:ascii="Arial" w:hAnsi="Arial" w:cs="Arial"/>
                <w:b/>
              </w:rPr>
              <w:t>CPAM 44</w:t>
            </w:r>
          </w:p>
        </w:tc>
        <w:tc>
          <w:tcPr>
            <w:tcW w:w="3241" w:type="dxa"/>
          </w:tcPr>
          <w:p w14:paraId="1BE1B795" w14:textId="627E88CC" w:rsidR="007356D3" w:rsidRPr="007356D3" w:rsidRDefault="00275BE4" w:rsidP="007356D3">
            <w:pPr>
              <w:autoSpaceDE w:val="0"/>
              <w:autoSpaceDN w:val="0"/>
              <w:adjustRightInd w:val="0"/>
              <w:jc w:val="center"/>
              <w:rPr>
                <w:rFonts w:ascii="Arial" w:hAnsi="Arial" w:cs="Arial"/>
              </w:rPr>
            </w:pPr>
            <w:r>
              <w:rPr>
                <w:rFonts w:ascii="Arial" w:hAnsi="Arial" w:cs="Arial"/>
              </w:rPr>
              <w:t>30/11/2025</w:t>
            </w:r>
          </w:p>
        </w:tc>
        <w:tc>
          <w:tcPr>
            <w:tcW w:w="3433" w:type="dxa"/>
          </w:tcPr>
          <w:p w14:paraId="3D4C884D" w14:textId="5EAC612C" w:rsidR="007356D3" w:rsidRPr="007356D3" w:rsidRDefault="00275BE4" w:rsidP="007356D3">
            <w:pPr>
              <w:autoSpaceDE w:val="0"/>
              <w:autoSpaceDN w:val="0"/>
              <w:adjustRightInd w:val="0"/>
              <w:jc w:val="center"/>
              <w:rPr>
                <w:rFonts w:ascii="Arial" w:hAnsi="Arial" w:cs="Arial"/>
              </w:rPr>
            </w:pPr>
            <w:r>
              <w:rPr>
                <w:rFonts w:ascii="Arial" w:hAnsi="Arial" w:cs="Arial"/>
              </w:rPr>
              <w:t>01/12</w:t>
            </w:r>
            <w:r w:rsidR="007356D3">
              <w:rPr>
                <w:rFonts w:ascii="Arial" w:hAnsi="Arial" w:cs="Arial"/>
              </w:rPr>
              <w:t>/2025</w:t>
            </w:r>
          </w:p>
        </w:tc>
      </w:tr>
      <w:tr w:rsidR="007356D3" w:rsidRPr="007356D3" w14:paraId="6BD08F63" w14:textId="77777777" w:rsidTr="007356D3">
        <w:trPr>
          <w:trHeight w:val="147"/>
        </w:trPr>
        <w:tc>
          <w:tcPr>
            <w:tcW w:w="2388" w:type="dxa"/>
          </w:tcPr>
          <w:p w14:paraId="28DFF744" w14:textId="77777777" w:rsidR="007356D3" w:rsidRPr="007356D3" w:rsidRDefault="007356D3" w:rsidP="007356D3">
            <w:pPr>
              <w:autoSpaceDE w:val="0"/>
              <w:autoSpaceDN w:val="0"/>
              <w:adjustRightInd w:val="0"/>
              <w:jc w:val="center"/>
              <w:rPr>
                <w:rFonts w:ascii="Arial" w:hAnsi="Arial" w:cs="Arial"/>
                <w:b/>
              </w:rPr>
            </w:pPr>
            <w:r>
              <w:rPr>
                <w:rFonts w:ascii="Arial" w:hAnsi="Arial" w:cs="Arial"/>
                <w:b/>
              </w:rPr>
              <w:t>CPAM 53</w:t>
            </w:r>
          </w:p>
        </w:tc>
        <w:tc>
          <w:tcPr>
            <w:tcW w:w="3241" w:type="dxa"/>
          </w:tcPr>
          <w:p w14:paraId="331DB00A" w14:textId="77777777" w:rsidR="007356D3" w:rsidRPr="007356D3" w:rsidRDefault="007356D3" w:rsidP="007356D3">
            <w:pPr>
              <w:autoSpaceDE w:val="0"/>
              <w:autoSpaceDN w:val="0"/>
              <w:adjustRightInd w:val="0"/>
              <w:jc w:val="center"/>
              <w:rPr>
                <w:rFonts w:ascii="Arial" w:hAnsi="Arial" w:cs="Arial"/>
              </w:rPr>
            </w:pPr>
            <w:r>
              <w:rPr>
                <w:rFonts w:ascii="Arial" w:hAnsi="Arial" w:cs="Arial"/>
              </w:rPr>
              <w:t>31/12/2025</w:t>
            </w:r>
          </w:p>
        </w:tc>
        <w:tc>
          <w:tcPr>
            <w:tcW w:w="3433" w:type="dxa"/>
          </w:tcPr>
          <w:p w14:paraId="14F73C4A" w14:textId="77777777" w:rsidR="007356D3" w:rsidRPr="007356D3" w:rsidRDefault="007356D3" w:rsidP="007356D3">
            <w:pPr>
              <w:autoSpaceDE w:val="0"/>
              <w:autoSpaceDN w:val="0"/>
              <w:adjustRightInd w:val="0"/>
              <w:jc w:val="center"/>
              <w:rPr>
                <w:rFonts w:ascii="Arial" w:hAnsi="Arial" w:cs="Arial"/>
              </w:rPr>
            </w:pPr>
            <w:r>
              <w:rPr>
                <w:rFonts w:ascii="Arial" w:hAnsi="Arial" w:cs="Arial"/>
              </w:rPr>
              <w:t>01/01/2026</w:t>
            </w:r>
          </w:p>
        </w:tc>
      </w:tr>
      <w:tr w:rsidR="007356D3" w:rsidRPr="007356D3" w14:paraId="31764062" w14:textId="77777777" w:rsidTr="007356D3">
        <w:tc>
          <w:tcPr>
            <w:tcW w:w="2388" w:type="dxa"/>
          </w:tcPr>
          <w:p w14:paraId="3B19C51F" w14:textId="77777777" w:rsidR="007356D3" w:rsidRPr="007356D3" w:rsidRDefault="007356D3" w:rsidP="007356D3">
            <w:pPr>
              <w:autoSpaceDE w:val="0"/>
              <w:autoSpaceDN w:val="0"/>
              <w:adjustRightInd w:val="0"/>
              <w:jc w:val="center"/>
              <w:rPr>
                <w:rFonts w:ascii="Arial" w:hAnsi="Arial" w:cs="Arial"/>
                <w:b/>
              </w:rPr>
            </w:pPr>
            <w:r>
              <w:rPr>
                <w:rFonts w:ascii="Arial" w:hAnsi="Arial" w:cs="Arial"/>
                <w:b/>
              </w:rPr>
              <w:t>CPAM 85</w:t>
            </w:r>
          </w:p>
        </w:tc>
        <w:tc>
          <w:tcPr>
            <w:tcW w:w="3241" w:type="dxa"/>
          </w:tcPr>
          <w:p w14:paraId="66AC0F59" w14:textId="0A087C74" w:rsidR="007356D3" w:rsidRPr="007356D3" w:rsidRDefault="00275BE4" w:rsidP="007356D3">
            <w:pPr>
              <w:autoSpaceDE w:val="0"/>
              <w:autoSpaceDN w:val="0"/>
              <w:adjustRightInd w:val="0"/>
              <w:jc w:val="center"/>
              <w:rPr>
                <w:rFonts w:ascii="Arial" w:hAnsi="Arial" w:cs="Arial"/>
              </w:rPr>
            </w:pPr>
            <w:r>
              <w:rPr>
                <w:rFonts w:ascii="Arial" w:hAnsi="Arial" w:cs="Arial"/>
              </w:rPr>
              <w:t>30/11/2025</w:t>
            </w:r>
          </w:p>
        </w:tc>
        <w:tc>
          <w:tcPr>
            <w:tcW w:w="3433" w:type="dxa"/>
          </w:tcPr>
          <w:p w14:paraId="71D5C868" w14:textId="4A8DD51B" w:rsidR="007356D3" w:rsidRPr="007356D3" w:rsidRDefault="00275BE4" w:rsidP="007356D3">
            <w:pPr>
              <w:autoSpaceDE w:val="0"/>
              <w:autoSpaceDN w:val="0"/>
              <w:adjustRightInd w:val="0"/>
              <w:jc w:val="center"/>
              <w:rPr>
                <w:rFonts w:ascii="Arial" w:hAnsi="Arial" w:cs="Arial"/>
              </w:rPr>
            </w:pPr>
            <w:r>
              <w:rPr>
                <w:rFonts w:ascii="Arial" w:hAnsi="Arial" w:cs="Arial"/>
              </w:rPr>
              <w:t>01/12</w:t>
            </w:r>
            <w:r w:rsidR="007356D3">
              <w:rPr>
                <w:rFonts w:ascii="Arial" w:hAnsi="Arial" w:cs="Arial"/>
              </w:rPr>
              <w:t>/2025</w:t>
            </w:r>
          </w:p>
        </w:tc>
      </w:tr>
    </w:tbl>
    <w:p w14:paraId="2090BA28" w14:textId="77777777" w:rsidR="00135842" w:rsidRDefault="00135842" w:rsidP="002C04E3">
      <w:pPr>
        <w:autoSpaceDE w:val="0"/>
        <w:autoSpaceDN w:val="0"/>
        <w:adjustRightInd w:val="0"/>
        <w:spacing w:after="240"/>
        <w:jc w:val="both"/>
        <w:rPr>
          <w:rFonts w:ascii="Arial" w:hAnsi="Arial" w:cs="Arial"/>
        </w:rPr>
      </w:pPr>
      <w:r w:rsidRPr="00270189">
        <w:rPr>
          <w:rFonts w:ascii="Arial" w:hAnsi="Arial" w:cs="Arial"/>
        </w:rPr>
        <w:t>Sa durée maximale est de quatre ans. Si l’une ou l’autre des parties souhaite mettre fin au marché à la date d’échéance de ce dernier, celui-ci est résilié après un préavis de trois (3) mois notifié par lettre recommandée avec accusé de réception.</w:t>
      </w:r>
    </w:p>
    <w:p w14:paraId="6B42601A" w14:textId="77777777" w:rsidR="00136EE6" w:rsidRPr="00270189" w:rsidRDefault="008C19E7" w:rsidP="00270189">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8" w:name="_Toc202189132"/>
      <w:r>
        <w:rPr>
          <w:rFonts w:ascii="Arial" w:hAnsi="Arial" w:cs="Arial"/>
          <w:b/>
          <w:bCs/>
          <w:snapToGrid w:val="0"/>
          <w:color w:val="005CA9"/>
        </w:rPr>
        <w:lastRenderedPageBreak/>
        <w:t>PIE</w:t>
      </w:r>
      <w:r w:rsidR="00585296" w:rsidRPr="00270189">
        <w:rPr>
          <w:rFonts w:ascii="Arial" w:hAnsi="Arial" w:cs="Arial"/>
          <w:b/>
          <w:bCs/>
          <w:snapToGrid w:val="0"/>
          <w:color w:val="005CA9"/>
        </w:rPr>
        <w:t>CES CONTRACTUELLES</w:t>
      </w:r>
      <w:bookmarkEnd w:id="8"/>
    </w:p>
    <w:p w14:paraId="6C6DC1E6" w14:textId="77777777" w:rsidR="00585296" w:rsidRPr="00270189" w:rsidRDefault="00585296" w:rsidP="00585296">
      <w:pPr>
        <w:spacing w:line="240" w:lineRule="atLeast"/>
        <w:contextualSpacing/>
        <w:rPr>
          <w:rFonts w:ascii="Arial" w:hAnsi="Arial" w:cs="Arial"/>
        </w:rPr>
      </w:pPr>
    </w:p>
    <w:p w14:paraId="49B48984" w14:textId="77777777" w:rsidR="002C04E3" w:rsidRDefault="00C56A14" w:rsidP="002C04E3">
      <w:pPr>
        <w:keepLines/>
        <w:widowControl w:val="0"/>
        <w:autoSpaceDE w:val="0"/>
        <w:autoSpaceDN w:val="0"/>
        <w:adjustRightInd w:val="0"/>
        <w:spacing w:after="240"/>
        <w:jc w:val="both"/>
        <w:rPr>
          <w:rFonts w:ascii="Arial" w:hAnsi="Arial" w:cs="Arial"/>
          <w:b/>
        </w:rPr>
      </w:pPr>
      <w:r>
        <w:rPr>
          <w:rFonts w:ascii="Arial" w:hAnsi="Arial" w:cs="Arial"/>
          <w:b/>
        </w:rPr>
        <w:t>Cadre réglementaire</w:t>
      </w:r>
    </w:p>
    <w:p w14:paraId="2E0C7BA0" w14:textId="77777777" w:rsidR="002C04E3" w:rsidRDefault="002C04E3" w:rsidP="002C04E3">
      <w:pPr>
        <w:keepLines/>
        <w:widowControl w:val="0"/>
        <w:autoSpaceDE w:val="0"/>
        <w:autoSpaceDN w:val="0"/>
        <w:adjustRightInd w:val="0"/>
        <w:spacing w:after="240"/>
        <w:jc w:val="both"/>
        <w:rPr>
          <w:rFonts w:ascii="Arial" w:hAnsi="Arial" w:cs="Arial"/>
        </w:rPr>
      </w:pPr>
      <w:r w:rsidRPr="002C04E3">
        <w:rPr>
          <w:rFonts w:ascii="Arial" w:hAnsi="Arial" w:cs="Arial"/>
        </w:rPr>
        <w:t xml:space="preserve">Le Titulaire se soumet à l’ensemble des règles européennes et nationales applicables aux prestations objet du présent accord cadre et notamment aux dispositions suivantes : </w:t>
      </w:r>
    </w:p>
    <w:p w14:paraId="2FEF6777" w14:textId="77777777" w:rsidR="00B725D2" w:rsidRPr="00B725D2" w:rsidRDefault="00B725D2" w:rsidP="00B725D2">
      <w:pPr>
        <w:pStyle w:val="Paragraphedeliste"/>
        <w:keepLines/>
        <w:widowControl w:val="0"/>
        <w:numPr>
          <w:ilvl w:val="0"/>
          <w:numId w:val="20"/>
        </w:numPr>
        <w:autoSpaceDE w:val="0"/>
        <w:autoSpaceDN w:val="0"/>
        <w:adjustRightInd w:val="0"/>
        <w:spacing w:after="240"/>
        <w:jc w:val="both"/>
        <w:rPr>
          <w:rFonts w:ascii="Arial" w:hAnsi="Arial" w:cs="Arial"/>
        </w:rPr>
      </w:pPr>
      <w:r w:rsidRPr="00B725D2">
        <w:rPr>
          <w:rFonts w:ascii="Arial" w:hAnsi="Arial" w:cs="Arial"/>
        </w:rPr>
        <w:t>L’article L 124.4 du Code de la Sécurité Sociale,</w:t>
      </w:r>
    </w:p>
    <w:p w14:paraId="0E611EDE" w14:textId="77777777" w:rsidR="00B725D2" w:rsidRPr="00B725D2" w:rsidRDefault="00B725D2" w:rsidP="00B725D2">
      <w:pPr>
        <w:pStyle w:val="Paragraphedeliste"/>
        <w:keepLines/>
        <w:widowControl w:val="0"/>
        <w:numPr>
          <w:ilvl w:val="0"/>
          <w:numId w:val="20"/>
        </w:numPr>
        <w:autoSpaceDE w:val="0"/>
        <w:autoSpaceDN w:val="0"/>
        <w:adjustRightInd w:val="0"/>
        <w:spacing w:after="240"/>
        <w:jc w:val="both"/>
        <w:rPr>
          <w:rFonts w:ascii="Arial" w:hAnsi="Arial" w:cs="Arial"/>
        </w:rPr>
      </w:pPr>
      <w:r w:rsidRPr="00B725D2">
        <w:rPr>
          <w:rFonts w:ascii="Arial" w:hAnsi="Arial" w:cs="Arial"/>
        </w:rPr>
        <w:t>Le Code de la commande publique,</w:t>
      </w:r>
    </w:p>
    <w:p w14:paraId="3EE9EDEF" w14:textId="77777777" w:rsidR="00B725D2" w:rsidRPr="00B725D2" w:rsidRDefault="00B725D2" w:rsidP="00B725D2">
      <w:pPr>
        <w:pStyle w:val="Paragraphedeliste"/>
        <w:keepLines/>
        <w:widowControl w:val="0"/>
        <w:numPr>
          <w:ilvl w:val="0"/>
          <w:numId w:val="20"/>
        </w:numPr>
        <w:autoSpaceDE w:val="0"/>
        <w:autoSpaceDN w:val="0"/>
        <w:adjustRightInd w:val="0"/>
        <w:spacing w:after="240"/>
        <w:jc w:val="both"/>
        <w:rPr>
          <w:rFonts w:ascii="Arial" w:hAnsi="Arial" w:cs="Arial"/>
        </w:rPr>
      </w:pPr>
      <w:r w:rsidRPr="00B725D2">
        <w:rPr>
          <w:rFonts w:ascii="Arial" w:hAnsi="Arial" w:cs="Arial"/>
        </w:rPr>
        <w:t>Le Code du travail,</w:t>
      </w:r>
    </w:p>
    <w:p w14:paraId="2F59C803" w14:textId="77777777" w:rsidR="00B725D2" w:rsidRPr="00B725D2" w:rsidRDefault="00B725D2" w:rsidP="00B725D2">
      <w:pPr>
        <w:pStyle w:val="Paragraphedeliste"/>
        <w:keepLines/>
        <w:widowControl w:val="0"/>
        <w:numPr>
          <w:ilvl w:val="0"/>
          <w:numId w:val="20"/>
        </w:numPr>
        <w:autoSpaceDE w:val="0"/>
        <w:autoSpaceDN w:val="0"/>
        <w:adjustRightInd w:val="0"/>
        <w:spacing w:after="240"/>
        <w:jc w:val="both"/>
        <w:rPr>
          <w:rFonts w:ascii="Arial" w:hAnsi="Arial" w:cs="Arial"/>
        </w:rPr>
      </w:pPr>
      <w:r w:rsidRPr="00B725D2">
        <w:rPr>
          <w:rFonts w:ascii="Arial" w:hAnsi="Arial" w:cs="Arial"/>
        </w:rPr>
        <w:t>L’arrêté du 19 juillet 2018 portant réglementation sur les marchés des organismes de sécurité sociale du régime général,</w:t>
      </w:r>
    </w:p>
    <w:p w14:paraId="128DAD03" w14:textId="77777777" w:rsidR="00B725D2" w:rsidRPr="00B725D2" w:rsidRDefault="00B725D2" w:rsidP="00B725D2">
      <w:pPr>
        <w:pStyle w:val="Paragraphedeliste"/>
        <w:keepLines/>
        <w:widowControl w:val="0"/>
        <w:numPr>
          <w:ilvl w:val="0"/>
          <w:numId w:val="20"/>
        </w:numPr>
        <w:autoSpaceDE w:val="0"/>
        <w:autoSpaceDN w:val="0"/>
        <w:adjustRightInd w:val="0"/>
        <w:spacing w:after="240"/>
        <w:jc w:val="both"/>
        <w:rPr>
          <w:rFonts w:ascii="Arial" w:hAnsi="Arial" w:cs="Arial"/>
        </w:rPr>
      </w:pPr>
      <w:r w:rsidRPr="00B725D2">
        <w:rPr>
          <w:rFonts w:ascii="Arial" w:hAnsi="Arial" w:cs="Arial"/>
        </w:rPr>
        <w:t>Les réglementations en vigueur pour l’hygiène et la sécurité au travail, pour la sécurité contre les risques d’incendie et de panique dans les établissements recevant du public (ERP),</w:t>
      </w:r>
    </w:p>
    <w:p w14:paraId="603309AE" w14:textId="77777777" w:rsidR="00C56A14" w:rsidRPr="00121403" w:rsidRDefault="00B725D2" w:rsidP="002C04E3">
      <w:pPr>
        <w:pStyle w:val="Paragraphedeliste"/>
        <w:keepLines/>
        <w:widowControl w:val="0"/>
        <w:numPr>
          <w:ilvl w:val="0"/>
          <w:numId w:val="20"/>
        </w:numPr>
        <w:autoSpaceDE w:val="0"/>
        <w:autoSpaceDN w:val="0"/>
        <w:adjustRightInd w:val="0"/>
        <w:spacing w:after="240"/>
        <w:jc w:val="both"/>
        <w:rPr>
          <w:rFonts w:ascii="Arial" w:hAnsi="Arial" w:cs="Arial"/>
        </w:rPr>
      </w:pPr>
      <w:r w:rsidRPr="00B725D2">
        <w:rPr>
          <w:rFonts w:ascii="Arial" w:hAnsi="Arial" w:cs="Arial"/>
        </w:rPr>
        <w:t>Le Code de l’environnement, en vigueur à la date d’exécution du marché.</w:t>
      </w:r>
    </w:p>
    <w:p w14:paraId="21073DE4" w14:textId="77777777" w:rsidR="002C04E3" w:rsidRPr="002C04E3" w:rsidRDefault="00C56A14" w:rsidP="002C04E3">
      <w:pPr>
        <w:keepLines/>
        <w:widowControl w:val="0"/>
        <w:autoSpaceDE w:val="0"/>
        <w:autoSpaceDN w:val="0"/>
        <w:adjustRightInd w:val="0"/>
        <w:spacing w:after="240"/>
        <w:jc w:val="both"/>
        <w:rPr>
          <w:rFonts w:ascii="Arial" w:hAnsi="Arial" w:cs="Arial"/>
          <w:b/>
        </w:rPr>
      </w:pPr>
      <w:r>
        <w:rPr>
          <w:rFonts w:ascii="Arial" w:hAnsi="Arial" w:cs="Arial"/>
          <w:b/>
        </w:rPr>
        <w:t>Documents contractuels</w:t>
      </w:r>
    </w:p>
    <w:p w14:paraId="2DDE19F6" w14:textId="77777777" w:rsidR="00DE5DA3" w:rsidRPr="002C04E3" w:rsidRDefault="00DE5DA3" w:rsidP="00DE5DA3">
      <w:pPr>
        <w:keepLines/>
        <w:widowControl w:val="0"/>
        <w:autoSpaceDE w:val="0"/>
        <w:autoSpaceDN w:val="0"/>
        <w:adjustRightInd w:val="0"/>
        <w:spacing w:after="240"/>
        <w:jc w:val="both"/>
        <w:rPr>
          <w:rFonts w:ascii="Arial" w:hAnsi="Arial" w:cs="Arial"/>
        </w:rPr>
      </w:pPr>
      <w:r w:rsidRPr="002C04E3">
        <w:rPr>
          <w:rFonts w:ascii="Arial" w:hAnsi="Arial" w:cs="Arial"/>
        </w:rPr>
        <w:t>Par dérogation à l’article 4.</w:t>
      </w:r>
      <w:r>
        <w:rPr>
          <w:rFonts w:ascii="Arial" w:hAnsi="Arial" w:cs="Arial"/>
        </w:rPr>
        <w:t>1</w:t>
      </w:r>
      <w:r w:rsidRPr="002C04E3">
        <w:rPr>
          <w:rFonts w:ascii="Arial" w:hAnsi="Arial" w:cs="Arial"/>
        </w:rPr>
        <w:t xml:space="preserve"> du CCAG-FCS, les pièces constitutives du marché sont les suivantes, elles prévalent les unes contre les autres en fonction de leur ordre, et ce, en cas de contradiction entre elles :</w:t>
      </w:r>
    </w:p>
    <w:p w14:paraId="3C96CCCE" w14:textId="77777777" w:rsidR="00585296" w:rsidRPr="00270189" w:rsidRDefault="002C04E3" w:rsidP="002C04E3">
      <w:pPr>
        <w:pStyle w:val="Paragraphedeliste"/>
        <w:keepLines/>
        <w:widowControl w:val="0"/>
        <w:numPr>
          <w:ilvl w:val="0"/>
          <w:numId w:val="3"/>
        </w:numPr>
        <w:autoSpaceDE w:val="0"/>
        <w:autoSpaceDN w:val="0"/>
        <w:adjustRightInd w:val="0"/>
        <w:jc w:val="both"/>
        <w:rPr>
          <w:rFonts w:ascii="Arial" w:hAnsi="Arial" w:cs="Arial"/>
        </w:rPr>
      </w:pPr>
      <w:r w:rsidRPr="002C04E3">
        <w:rPr>
          <w:rFonts w:ascii="Arial" w:hAnsi="Arial" w:cs="Arial"/>
        </w:rPr>
        <w:t>L'Acte d’engagement (A.E) de l'entreprise accompagné de son annexe financière accepté par le représentant du pouvoir adjudicateur, rédigé suivant modèle joint (rempli dans toutes ses rubriques et complété par les documents exigés aux termes de celui-ci). Ce document devra être</w:t>
      </w:r>
      <w:r>
        <w:rPr>
          <w:rFonts w:ascii="Arial" w:hAnsi="Arial" w:cs="Arial"/>
        </w:rPr>
        <w:t xml:space="preserve"> daté et signé par l'entreprise </w:t>
      </w:r>
      <w:r w:rsidR="00585296" w:rsidRPr="00270189">
        <w:rPr>
          <w:rFonts w:ascii="Arial" w:hAnsi="Arial" w:cs="Arial"/>
        </w:rPr>
        <w:t>;</w:t>
      </w:r>
    </w:p>
    <w:p w14:paraId="003BDDE5" w14:textId="77777777" w:rsidR="00585296" w:rsidRPr="00270189" w:rsidRDefault="002C04E3" w:rsidP="00585296">
      <w:pPr>
        <w:pStyle w:val="Paragraphedeliste"/>
        <w:keepLines/>
        <w:widowControl w:val="0"/>
        <w:numPr>
          <w:ilvl w:val="0"/>
          <w:numId w:val="3"/>
        </w:numPr>
        <w:autoSpaceDE w:val="0"/>
        <w:autoSpaceDN w:val="0"/>
        <w:adjustRightInd w:val="0"/>
        <w:jc w:val="both"/>
        <w:rPr>
          <w:rFonts w:ascii="Arial" w:hAnsi="Arial" w:cs="Arial"/>
        </w:rPr>
      </w:pPr>
      <w:r>
        <w:rPr>
          <w:rFonts w:ascii="Arial" w:hAnsi="Arial" w:cs="Arial"/>
        </w:rPr>
        <w:t>L</w:t>
      </w:r>
      <w:r w:rsidR="00585296" w:rsidRPr="00270189">
        <w:rPr>
          <w:rFonts w:ascii="Arial" w:hAnsi="Arial" w:cs="Arial"/>
        </w:rPr>
        <w:t>e présent Cahier des Clauses Administratives Particulières</w:t>
      </w:r>
      <w:r>
        <w:rPr>
          <w:rFonts w:ascii="Arial" w:hAnsi="Arial" w:cs="Arial"/>
        </w:rPr>
        <w:t xml:space="preserve"> (C.C.A.P.)</w:t>
      </w:r>
      <w:r w:rsidR="00585296" w:rsidRPr="00270189">
        <w:rPr>
          <w:rFonts w:ascii="Arial" w:hAnsi="Arial" w:cs="Arial"/>
        </w:rPr>
        <w:t xml:space="preserve"> dont l'exemplaire conservé par le pouvoir adjudicateur fait seul foi et ses éventuelles annexes ;</w:t>
      </w:r>
    </w:p>
    <w:p w14:paraId="13BC529E" w14:textId="77777777" w:rsidR="00585296" w:rsidRPr="00270189" w:rsidRDefault="002C04E3" w:rsidP="00585296">
      <w:pPr>
        <w:pStyle w:val="Paragraphedeliste"/>
        <w:keepLines/>
        <w:widowControl w:val="0"/>
        <w:numPr>
          <w:ilvl w:val="0"/>
          <w:numId w:val="3"/>
        </w:numPr>
        <w:autoSpaceDE w:val="0"/>
        <w:autoSpaceDN w:val="0"/>
        <w:adjustRightInd w:val="0"/>
        <w:jc w:val="both"/>
        <w:rPr>
          <w:rFonts w:ascii="Arial" w:hAnsi="Arial" w:cs="Arial"/>
        </w:rPr>
      </w:pPr>
      <w:r>
        <w:rPr>
          <w:rFonts w:ascii="Arial" w:hAnsi="Arial" w:cs="Arial"/>
        </w:rPr>
        <w:t xml:space="preserve">Le </w:t>
      </w:r>
      <w:r w:rsidR="00585296" w:rsidRPr="00270189">
        <w:rPr>
          <w:rFonts w:ascii="Arial" w:hAnsi="Arial" w:cs="Arial"/>
        </w:rPr>
        <w:t xml:space="preserve">Cahier des clauses techniques particulières (C.C.T.P.) et </w:t>
      </w:r>
      <w:r>
        <w:rPr>
          <w:rFonts w:ascii="Arial" w:hAnsi="Arial" w:cs="Arial"/>
        </w:rPr>
        <w:t xml:space="preserve">ses </w:t>
      </w:r>
      <w:r w:rsidR="00585296" w:rsidRPr="00270189">
        <w:rPr>
          <w:rFonts w:ascii="Arial" w:hAnsi="Arial" w:cs="Arial"/>
        </w:rPr>
        <w:t>annexes</w:t>
      </w:r>
      <w:r>
        <w:rPr>
          <w:rFonts w:ascii="Arial" w:hAnsi="Arial" w:cs="Arial"/>
        </w:rPr>
        <w:t xml:space="preserve"> </w:t>
      </w:r>
      <w:r w:rsidR="00585296" w:rsidRPr="00270189">
        <w:rPr>
          <w:rFonts w:ascii="Arial" w:hAnsi="Arial" w:cs="Arial"/>
        </w:rPr>
        <w:t>;</w:t>
      </w:r>
    </w:p>
    <w:p w14:paraId="3ABA2242" w14:textId="77777777" w:rsidR="00585296" w:rsidRPr="00270189" w:rsidRDefault="002C04E3" w:rsidP="002C04E3">
      <w:pPr>
        <w:pStyle w:val="Paragraphedeliste"/>
        <w:keepLines/>
        <w:widowControl w:val="0"/>
        <w:numPr>
          <w:ilvl w:val="0"/>
          <w:numId w:val="3"/>
        </w:numPr>
        <w:autoSpaceDE w:val="0"/>
        <w:autoSpaceDN w:val="0"/>
        <w:adjustRightInd w:val="0"/>
        <w:jc w:val="both"/>
        <w:rPr>
          <w:rFonts w:ascii="Arial" w:hAnsi="Arial" w:cs="Arial"/>
        </w:rPr>
      </w:pPr>
      <w:r w:rsidRPr="002C04E3">
        <w:rPr>
          <w:rFonts w:ascii="Arial" w:hAnsi="Arial" w:cs="Arial"/>
        </w:rPr>
        <w:t>Le Cahier des Clauses Administratives Générales applicable aux marchés publics de fournitures courantes et de services (CCAG FCS) en vigueur. Bien que non jointe au présent marché, cette pièce</w:t>
      </w:r>
      <w:r>
        <w:rPr>
          <w:rFonts w:ascii="Arial" w:hAnsi="Arial" w:cs="Arial"/>
        </w:rPr>
        <w:t xml:space="preserve"> est réputée connue des parties </w:t>
      </w:r>
      <w:r w:rsidR="00585296" w:rsidRPr="00270189">
        <w:rPr>
          <w:rFonts w:ascii="Arial" w:hAnsi="Arial" w:cs="Arial"/>
        </w:rPr>
        <w:t>;</w:t>
      </w:r>
    </w:p>
    <w:p w14:paraId="11C1224A" w14:textId="544739B4" w:rsidR="00C56A14" w:rsidRDefault="00C56A14" w:rsidP="00C56A14">
      <w:pPr>
        <w:pStyle w:val="Paragraphedeliste"/>
        <w:keepLines/>
        <w:widowControl w:val="0"/>
        <w:numPr>
          <w:ilvl w:val="0"/>
          <w:numId w:val="3"/>
        </w:numPr>
        <w:autoSpaceDE w:val="0"/>
        <w:autoSpaceDN w:val="0"/>
        <w:adjustRightInd w:val="0"/>
        <w:jc w:val="both"/>
        <w:rPr>
          <w:rFonts w:ascii="Arial" w:hAnsi="Arial" w:cs="Arial"/>
        </w:rPr>
      </w:pPr>
      <w:r>
        <w:rPr>
          <w:rFonts w:ascii="Arial" w:hAnsi="Arial" w:cs="Arial"/>
        </w:rPr>
        <w:t>L</w:t>
      </w:r>
      <w:r w:rsidRPr="00270189">
        <w:rPr>
          <w:rFonts w:ascii="Arial" w:hAnsi="Arial" w:cs="Arial"/>
        </w:rPr>
        <w:t xml:space="preserve">'offre technique </w:t>
      </w:r>
      <w:r w:rsidR="00A86486" w:rsidRPr="00A86486">
        <w:rPr>
          <w:rFonts w:ascii="Arial" w:hAnsi="Arial" w:cs="Arial"/>
        </w:rPr>
        <w:t>établi selon le cadre technique fourni par le Pouvoir Adjudicateur</w:t>
      </w:r>
      <w:r>
        <w:rPr>
          <w:rFonts w:ascii="Arial" w:hAnsi="Arial" w:cs="Arial"/>
        </w:rPr>
        <w:t>;</w:t>
      </w:r>
    </w:p>
    <w:p w14:paraId="394D348B" w14:textId="77777777" w:rsidR="000E27A8" w:rsidRDefault="002C04E3" w:rsidP="00585296">
      <w:pPr>
        <w:pStyle w:val="Paragraphedeliste"/>
        <w:keepLines/>
        <w:widowControl w:val="0"/>
        <w:numPr>
          <w:ilvl w:val="0"/>
          <w:numId w:val="3"/>
        </w:numPr>
        <w:autoSpaceDE w:val="0"/>
        <w:autoSpaceDN w:val="0"/>
        <w:adjustRightInd w:val="0"/>
        <w:jc w:val="both"/>
        <w:rPr>
          <w:rFonts w:ascii="Arial" w:hAnsi="Arial" w:cs="Arial"/>
        </w:rPr>
      </w:pPr>
      <w:r>
        <w:rPr>
          <w:rFonts w:ascii="Arial" w:hAnsi="Arial" w:cs="Arial"/>
        </w:rPr>
        <w:t>L</w:t>
      </w:r>
      <w:r w:rsidR="00585296" w:rsidRPr="00270189">
        <w:rPr>
          <w:rFonts w:ascii="Arial" w:hAnsi="Arial" w:cs="Arial"/>
        </w:rPr>
        <w:t>es actes spéciaux de sous-traitance et leurs avenants, postérie</w:t>
      </w:r>
      <w:r>
        <w:rPr>
          <w:rFonts w:ascii="Arial" w:hAnsi="Arial" w:cs="Arial"/>
        </w:rPr>
        <w:t>urs à la notific</w:t>
      </w:r>
      <w:r w:rsidR="00C56A14">
        <w:rPr>
          <w:rFonts w:ascii="Arial" w:hAnsi="Arial" w:cs="Arial"/>
        </w:rPr>
        <w:t>ation du marché</w:t>
      </w:r>
      <w:r w:rsidR="000E27A8">
        <w:rPr>
          <w:rFonts w:ascii="Arial" w:hAnsi="Arial" w:cs="Arial"/>
        </w:rPr>
        <w:t> ;</w:t>
      </w:r>
    </w:p>
    <w:p w14:paraId="61E59328" w14:textId="77777777" w:rsidR="00585296" w:rsidRPr="006D3262" w:rsidRDefault="000E27A8" w:rsidP="00585296">
      <w:pPr>
        <w:pStyle w:val="Paragraphedeliste"/>
        <w:keepLines/>
        <w:widowControl w:val="0"/>
        <w:numPr>
          <w:ilvl w:val="0"/>
          <w:numId w:val="3"/>
        </w:numPr>
        <w:autoSpaceDE w:val="0"/>
        <w:autoSpaceDN w:val="0"/>
        <w:adjustRightInd w:val="0"/>
        <w:jc w:val="both"/>
        <w:rPr>
          <w:rFonts w:ascii="Arial" w:hAnsi="Arial" w:cs="Arial"/>
        </w:rPr>
      </w:pPr>
      <w:r>
        <w:rPr>
          <w:rFonts w:ascii="Arial" w:hAnsi="Arial" w:cs="Arial"/>
        </w:rPr>
        <w:t xml:space="preserve">Le livret de sécurité fourni par </w:t>
      </w:r>
      <w:r w:rsidRPr="006D3262">
        <w:rPr>
          <w:rFonts w:ascii="Arial" w:hAnsi="Arial" w:cs="Arial"/>
        </w:rPr>
        <w:t>chaque CPAM au début du marché</w:t>
      </w:r>
      <w:r w:rsidR="00C56A14" w:rsidRPr="006D3262">
        <w:rPr>
          <w:rFonts w:ascii="Arial" w:hAnsi="Arial" w:cs="Arial"/>
        </w:rPr>
        <w:t>.</w:t>
      </w:r>
    </w:p>
    <w:p w14:paraId="3F4B5D7E" w14:textId="77777777" w:rsidR="002C04E3" w:rsidRDefault="002C04E3" w:rsidP="002C04E3">
      <w:pPr>
        <w:pStyle w:val="Paragraphedeliste"/>
        <w:keepLines/>
        <w:widowControl w:val="0"/>
        <w:autoSpaceDE w:val="0"/>
        <w:autoSpaceDN w:val="0"/>
        <w:adjustRightInd w:val="0"/>
        <w:jc w:val="both"/>
        <w:rPr>
          <w:rFonts w:ascii="Arial" w:hAnsi="Arial" w:cs="Arial"/>
        </w:rPr>
      </w:pPr>
    </w:p>
    <w:p w14:paraId="494E7D32" w14:textId="77777777" w:rsidR="002C04E3" w:rsidRPr="002C04E3" w:rsidRDefault="002C04E3" w:rsidP="002C04E3">
      <w:pPr>
        <w:keepLines/>
        <w:widowControl w:val="0"/>
        <w:autoSpaceDE w:val="0"/>
        <w:autoSpaceDN w:val="0"/>
        <w:adjustRightInd w:val="0"/>
        <w:jc w:val="both"/>
        <w:rPr>
          <w:rFonts w:ascii="Arial" w:hAnsi="Arial" w:cs="Arial"/>
        </w:rPr>
      </w:pPr>
      <w:r w:rsidRPr="002C04E3">
        <w:rPr>
          <w:rFonts w:ascii="Arial" w:hAnsi="Arial" w:cs="Arial"/>
        </w:rPr>
        <w:t>Les conditions générales de vente du Titulaire éventuellement jointes à l’offre ne se substituent en aucun cas aux conditions contractuelles du présent marché qui seules font foi. Toutefois, elles peuvent s’appliquer si elles ne contreviennent pas aux clauses prévues par le présent marché.</w:t>
      </w:r>
    </w:p>
    <w:p w14:paraId="6325B982" w14:textId="77777777" w:rsidR="00585296" w:rsidRDefault="00585296" w:rsidP="00585296">
      <w:pPr>
        <w:keepLines/>
        <w:widowControl w:val="0"/>
        <w:autoSpaceDE w:val="0"/>
        <w:autoSpaceDN w:val="0"/>
        <w:adjustRightInd w:val="0"/>
        <w:jc w:val="both"/>
        <w:rPr>
          <w:rFonts w:ascii="Arial" w:hAnsi="Arial" w:cs="Arial"/>
          <w:sz w:val="18"/>
          <w:szCs w:val="18"/>
        </w:rPr>
      </w:pPr>
    </w:p>
    <w:p w14:paraId="394AA1F8" w14:textId="77777777" w:rsidR="008D2BE0" w:rsidRPr="00270189" w:rsidRDefault="008D2BE0" w:rsidP="008D2BE0">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9" w:name="_Toc202189133"/>
      <w:r>
        <w:rPr>
          <w:rFonts w:ascii="Arial" w:hAnsi="Arial" w:cs="Arial"/>
          <w:b/>
          <w:bCs/>
          <w:snapToGrid w:val="0"/>
          <w:color w:val="005CA9"/>
        </w:rPr>
        <w:t>REPRISE DU PERSONNEL</w:t>
      </w:r>
      <w:bookmarkEnd w:id="9"/>
    </w:p>
    <w:p w14:paraId="7F347697" w14:textId="77777777" w:rsidR="008D2BE0" w:rsidRDefault="008D2BE0" w:rsidP="00585296">
      <w:pPr>
        <w:keepLines/>
        <w:widowControl w:val="0"/>
        <w:autoSpaceDE w:val="0"/>
        <w:autoSpaceDN w:val="0"/>
        <w:adjustRightInd w:val="0"/>
        <w:jc w:val="both"/>
        <w:rPr>
          <w:rFonts w:ascii="Arial" w:hAnsi="Arial" w:cs="Arial"/>
          <w:sz w:val="18"/>
          <w:szCs w:val="18"/>
        </w:rPr>
      </w:pPr>
    </w:p>
    <w:p w14:paraId="1AB67458" w14:textId="3D532C44" w:rsidR="008D2BE0" w:rsidRPr="00697051" w:rsidRDefault="008D2BE0" w:rsidP="008D2BE0">
      <w:pPr>
        <w:keepLines/>
        <w:widowControl w:val="0"/>
        <w:autoSpaceDE w:val="0"/>
        <w:autoSpaceDN w:val="0"/>
        <w:adjustRightInd w:val="0"/>
        <w:jc w:val="both"/>
        <w:rPr>
          <w:rFonts w:ascii="Arial" w:hAnsi="Arial" w:cs="Arial"/>
        </w:rPr>
      </w:pPr>
      <w:r w:rsidRPr="00697051">
        <w:rPr>
          <w:rFonts w:ascii="Arial" w:hAnsi="Arial" w:cs="Arial"/>
          <w:bCs/>
        </w:rPr>
        <w:t>L’article 7</w:t>
      </w:r>
      <w:r w:rsidR="00DB1784">
        <w:rPr>
          <w:rFonts w:ascii="Arial" w:hAnsi="Arial" w:cs="Arial"/>
          <w:bCs/>
        </w:rPr>
        <w:t xml:space="preserve"> </w:t>
      </w:r>
      <w:r w:rsidRPr="00697051">
        <w:rPr>
          <w:rFonts w:ascii="Arial" w:hAnsi="Arial" w:cs="Arial"/>
          <w:bCs/>
        </w:rPr>
        <w:t>de la convention collective nationale des entreprises de prop</w:t>
      </w:r>
      <w:r w:rsidR="00DB1784">
        <w:rPr>
          <w:rFonts w:ascii="Arial" w:hAnsi="Arial" w:cs="Arial"/>
          <w:bCs/>
        </w:rPr>
        <w:t>reté et services associés du 26 </w:t>
      </w:r>
      <w:r w:rsidRPr="00697051">
        <w:rPr>
          <w:rFonts w:ascii="Arial" w:hAnsi="Arial" w:cs="Arial"/>
          <w:bCs/>
        </w:rPr>
        <w:t>juillet 2011 prévoit la continuité du contrat de travail des salariés attachés au marché en cas de changement de prestataire. Par conséquent, il est joint en annexe</w:t>
      </w:r>
      <w:r w:rsidR="00681117">
        <w:rPr>
          <w:rFonts w:ascii="Arial" w:hAnsi="Arial" w:cs="Arial"/>
          <w:bCs/>
        </w:rPr>
        <w:t xml:space="preserve"> 1 du CCAP</w:t>
      </w:r>
      <w:r w:rsidRPr="00697051">
        <w:rPr>
          <w:rFonts w:ascii="Arial" w:hAnsi="Arial" w:cs="Arial"/>
          <w:bCs/>
        </w:rPr>
        <w:t xml:space="preserve"> la liste </w:t>
      </w:r>
      <w:r w:rsidRPr="00697051">
        <w:rPr>
          <w:rFonts w:ascii="Arial" w:hAnsi="Arial" w:cs="Arial"/>
        </w:rPr>
        <w:t>du personnel actuellement en place pour le nettoyage des locaux.</w:t>
      </w:r>
    </w:p>
    <w:p w14:paraId="649A269D" w14:textId="77777777" w:rsidR="008D2BE0" w:rsidRPr="00697051" w:rsidRDefault="008D2BE0" w:rsidP="008D2BE0">
      <w:pPr>
        <w:keepLines/>
        <w:widowControl w:val="0"/>
        <w:autoSpaceDE w:val="0"/>
        <w:autoSpaceDN w:val="0"/>
        <w:adjustRightInd w:val="0"/>
        <w:jc w:val="both"/>
        <w:rPr>
          <w:rFonts w:ascii="Arial" w:hAnsi="Arial" w:cs="Arial"/>
          <w:bCs/>
        </w:rPr>
      </w:pPr>
      <w:r w:rsidRPr="00697051">
        <w:rPr>
          <w:rFonts w:ascii="Arial" w:hAnsi="Arial" w:cs="Arial"/>
          <w:bCs/>
        </w:rPr>
        <w:t>Cette liste reprend exactement les informations transmises par les Titulaires actuellement en place.  Le Pouvoir Adjudicateur n’est en aucun cas responsable de toute erreur sur cette liste.</w:t>
      </w:r>
    </w:p>
    <w:p w14:paraId="08C83C4A" w14:textId="77777777" w:rsidR="008D2BE0" w:rsidRPr="00697051" w:rsidRDefault="008D2BE0" w:rsidP="008D2BE0">
      <w:pPr>
        <w:keepLines/>
        <w:widowControl w:val="0"/>
        <w:autoSpaceDE w:val="0"/>
        <w:autoSpaceDN w:val="0"/>
        <w:adjustRightInd w:val="0"/>
        <w:jc w:val="both"/>
        <w:rPr>
          <w:rFonts w:ascii="Arial" w:hAnsi="Arial" w:cs="Arial"/>
          <w:bCs/>
        </w:rPr>
      </w:pPr>
    </w:p>
    <w:p w14:paraId="04BDA1E7" w14:textId="77777777" w:rsidR="008D2BE0" w:rsidRPr="00697051" w:rsidRDefault="008D2BE0" w:rsidP="008D2BE0">
      <w:pPr>
        <w:keepLines/>
        <w:widowControl w:val="0"/>
        <w:autoSpaceDE w:val="0"/>
        <w:autoSpaceDN w:val="0"/>
        <w:adjustRightInd w:val="0"/>
        <w:jc w:val="both"/>
        <w:rPr>
          <w:rFonts w:ascii="Arial" w:hAnsi="Arial" w:cs="Arial"/>
          <w:bCs/>
        </w:rPr>
      </w:pPr>
      <w:r w:rsidRPr="00697051">
        <w:rPr>
          <w:rFonts w:ascii="Arial" w:hAnsi="Arial" w:cs="Arial"/>
          <w:bCs/>
        </w:rPr>
        <w:t xml:space="preserve">Après notification du marché, le Pouvoir Adjudicateur transmet au Titulaire les coordonnées du Titulaire sortant pour organiser la reprise du personnel actuellement en place. </w:t>
      </w:r>
    </w:p>
    <w:p w14:paraId="79F8C52D" w14:textId="77777777" w:rsidR="008D2BE0" w:rsidRPr="00697051" w:rsidRDefault="008D2BE0" w:rsidP="008D2BE0">
      <w:pPr>
        <w:keepLines/>
        <w:widowControl w:val="0"/>
        <w:autoSpaceDE w:val="0"/>
        <w:autoSpaceDN w:val="0"/>
        <w:adjustRightInd w:val="0"/>
        <w:jc w:val="both"/>
        <w:rPr>
          <w:rFonts w:ascii="Arial" w:hAnsi="Arial" w:cs="Arial"/>
          <w:bCs/>
        </w:rPr>
      </w:pPr>
    </w:p>
    <w:p w14:paraId="57B13A45" w14:textId="7144BF21" w:rsidR="008D2BE0" w:rsidRPr="00697051" w:rsidRDefault="008D2BE0" w:rsidP="008D2BE0">
      <w:pPr>
        <w:keepLines/>
        <w:widowControl w:val="0"/>
        <w:autoSpaceDE w:val="0"/>
        <w:autoSpaceDN w:val="0"/>
        <w:adjustRightInd w:val="0"/>
        <w:jc w:val="both"/>
        <w:rPr>
          <w:rFonts w:ascii="Arial" w:hAnsi="Arial" w:cs="Arial"/>
        </w:rPr>
      </w:pPr>
      <w:r w:rsidRPr="00697051">
        <w:rPr>
          <w:rFonts w:ascii="Arial" w:hAnsi="Arial" w:cs="Arial"/>
        </w:rPr>
        <w:t xml:space="preserve">Le Titulaire remet au Pouvoir Adjudicateur la liste nominative du personnel d’intervention et de remplacement, pour agrément, dans les quinze (15) jours qui suivent la date de notification, sous peine </w:t>
      </w:r>
      <w:r w:rsidR="00DB1784">
        <w:rPr>
          <w:rFonts w:ascii="Arial" w:hAnsi="Arial" w:cs="Arial"/>
        </w:rPr>
        <w:t>de pénalité prévue à l’article 11</w:t>
      </w:r>
      <w:r w:rsidRPr="00697051">
        <w:rPr>
          <w:rFonts w:ascii="Arial" w:hAnsi="Arial" w:cs="Arial"/>
        </w:rPr>
        <w:t xml:space="preserve"> du présent document. </w:t>
      </w:r>
    </w:p>
    <w:p w14:paraId="45154AB3" w14:textId="77777777" w:rsidR="008D2BE0" w:rsidRPr="00697051" w:rsidRDefault="008D2BE0" w:rsidP="008D2BE0">
      <w:pPr>
        <w:keepLines/>
        <w:widowControl w:val="0"/>
        <w:autoSpaceDE w:val="0"/>
        <w:autoSpaceDN w:val="0"/>
        <w:adjustRightInd w:val="0"/>
        <w:jc w:val="both"/>
        <w:rPr>
          <w:rFonts w:ascii="Arial" w:hAnsi="Arial" w:cs="Arial"/>
        </w:rPr>
      </w:pPr>
    </w:p>
    <w:p w14:paraId="5CDF8280" w14:textId="77777777" w:rsidR="008D2BE0" w:rsidRPr="00697051" w:rsidRDefault="008D2BE0" w:rsidP="008D2BE0">
      <w:pPr>
        <w:keepLines/>
        <w:widowControl w:val="0"/>
        <w:autoSpaceDE w:val="0"/>
        <w:autoSpaceDN w:val="0"/>
        <w:adjustRightInd w:val="0"/>
        <w:jc w:val="both"/>
        <w:rPr>
          <w:rFonts w:ascii="Arial" w:hAnsi="Arial" w:cs="Arial"/>
        </w:rPr>
      </w:pPr>
      <w:r w:rsidRPr="00697051">
        <w:rPr>
          <w:rFonts w:ascii="Arial" w:hAnsi="Arial" w:cs="Arial"/>
        </w:rPr>
        <w:t>Cette liste indique aussi, pour chaque personne, l’heure de début et de fin d’intervention, le nombre d’heure notifié dans son contrat de travail. Cette liste est tenue à jour régulièrement.</w:t>
      </w:r>
    </w:p>
    <w:p w14:paraId="059E61AA" w14:textId="77777777" w:rsidR="008D2BE0" w:rsidRPr="00697051" w:rsidRDefault="008D2BE0" w:rsidP="008D2BE0">
      <w:pPr>
        <w:keepLines/>
        <w:widowControl w:val="0"/>
        <w:autoSpaceDE w:val="0"/>
        <w:autoSpaceDN w:val="0"/>
        <w:adjustRightInd w:val="0"/>
        <w:jc w:val="both"/>
        <w:rPr>
          <w:rFonts w:ascii="Arial" w:hAnsi="Arial" w:cs="Arial"/>
        </w:rPr>
      </w:pPr>
    </w:p>
    <w:p w14:paraId="28155F39" w14:textId="77777777" w:rsidR="008D2BE0" w:rsidRPr="00697051" w:rsidRDefault="008D2BE0" w:rsidP="008D2BE0">
      <w:pPr>
        <w:keepLines/>
        <w:widowControl w:val="0"/>
        <w:autoSpaceDE w:val="0"/>
        <w:autoSpaceDN w:val="0"/>
        <w:adjustRightInd w:val="0"/>
        <w:jc w:val="both"/>
        <w:rPr>
          <w:rFonts w:ascii="Arial" w:hAnsi="Arial" w:cs="Arial"/>
          <w:bCs/>
        </w:rPr>
      </w:pPr>
      <w:r w:rsidRPr="00697051">
        <w:rPr>
          <w:rFonts w:ascii="Arial" w:hAnsi="Arial" w:cs="Arial"/>
          <w:bCs/>
        </w:rPr>
        <w:lastRenderedPageBreak/>
        <w:t xml:space="preserve">En fin de marché, le Titulaire transmet au Pouvoir Adjudicateur, dans un délai de sept jours suite à la demande par mail, une liste du personnel à jour mentionnant le montant de la rémunération brute, le nombre d’heures mensuelles par salarié, la nature du contrat, l’ancienneté les avantages particuliers ainsi que toutes les informations concernant la rémunération du personnel. </w:t>
      </w:r>
    </w:p>
    <w:p w14:paraId="56F2C47B" w14:textId="77777777" w:rsidR="008D2BE0" w:rsidRPr="00697051" w:rsidRDefault="008D2BE0" w:rsidP="008D2BE0">
      <w:pPr>
        <w:keepLines/>
        <w:widowControl w:val="0"/>
        <w:autoSpaceDE w:val="0"/>
        <w:autoSpaceDN w:val="0"/>
        <w:adjustRightInd w:val="0"/>
        <w:jc w:val="both"/>
        <w:rPr>
          <w:rFonts w:ascii="Arial" w:hAnsi="Arial" w:cs="Arial"/>
          <w:bCs/>
        </w:rPr>
      </w:pPr>
      <w:r w:rsidRPr="00697051">
        <w:rPr>
          <w:rFonts w:ascii="Arial" w:hAnsi="Arial" w:cs="Arial"/>
          <w:bCs/>
        </w:rPr>
        <w:t>A défaut, il encourt des</w:t>
      </w:r>
      <w:r w:rsidR="006D3262">
        <w:rPr>
          <w:rFonts w:ascii="Arial" w:hAnsi="Arial" w:cs="Arial"/>
          <w:bCs/>
        </w:rPr>
        <w:t xml:space="preserve"> pénalités prévues à l’article 11</w:t>
      </w:r>
      <w:r w:rsidRPr="00697051">
        <w:rPr>
          <w:rFonts w:ascii="Arial" w:hAnsi="Arial" w:cs="Arial"/>
          <w:bCs/>
        </w:rPr>
        <w:t xml:space="preserve"> du présent document. </w:t>
      </w:r>
    </w:p>
    <w:p w14:paraId="3A68740E" w14:textId="77777777" w:rsidR="00237753" w:rsidRDefault="00237753" w:rsidP="008D2BE0">
      <w:pPr>
        <w:keepLines/>
        <w:widowControl w:val="0"/>
        <w:autoSpaceDE w:val="0"/>
        <w:autoSpaceDN w:val="0"/>
        <w:adjustRightInd w:val="0"/>
        <w:jc w:val="both"/>
        <w:rPr>
          <w:rFonts w:ascii="Arial" w:hAnsi="Arial" w:cs="Arial"/>
          <w:bCs/>
          <w:sz w:val="18"/>
          <w:szCs w:val="18"/>
        </w:rPr>
      </w:pPr>
    </w:p>
    <w:p w14:paraId="543920F7" w14:textId="77777777" w:rsidR="00697051" w:rsidRDefault="00697051" w:rsidP="00697051">
      <w:pPr>
        <w:keepLines/>
        <w:widowControl w:val="0"/>
        <w:autoSpaceDE w:val="0"/>
        <w:autoSpaceDN w:val="0"/>
        <w:adjustRightInd w:val="0"/>
        <w:jc w:val="both"/>
        <w:rPr>
          <w:rFonts w:ascii="Arial" w:hAnsi="Arial" w:cs="Arial"/>
          <w:sz w:val="18"/>
          <w:szCs w:val="18"/>
        </w:rPr>
      </w:pPr>
    </w:p>
    <w:p w14:paraId="2EB28271" w14:textId="77777777" w:rsidR="00697051" w:rsidRPr="00270189" w:rsidRDefault="00697051" w:rsidP="00697051">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10" w:name="_Toc202189134"/>
      <w:r>
        <w:rPr>
          <w:rFonts w:ascii="Arial" w:hAnsi="Arial" w:cs="Arial"/>
          <w:b/>
          <w:bCs/>
          <w:snapToGrid w:val="0"/>
          <w:color w:val="005CA9"/>
        </w:rPr>
        <w:t>TRAVAILLEURS ETRANGERS</w:t>
      </w:r>
      <w:bookmarkEnd w:id="10"/>
    </w:p>
    <w:p w14:paraId="1142F34F" w14:textId="77777777" w:rsidR="00697051" w:rsidRDefault="00697051" w:rsidP="00237753">
      <w:pPr>
        <w:keepLines/>
        <w:widowControl w:val="0"/>
        <w:autoSpaceDE w:val="0"/>
        <w:autoSpaceDN w:val="0"/>
        <w:adjustRightInd w:val="0"/>
        <w:jc w:val="both"/>
        <w:rPr>
          <w:rFonts w:ascii="Arial" w:hAnsi="Arial" w:cs="Arial"/>
          <w:b/>
          <w:bCs/>
          <w:sz w:val="18"/>
          <w:szCs w:val="18"/>
          <w:u w:val="single"/>
        </w:rPr>
      </w:pPr>
    </w:p>
    <w:p w14:paraId="507CD166" w14:textId="77777777"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5F7A1CA1" w14:textId="77777777"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 xml:space="preserve">Le Titulaire atteste sur l’honneur, employer des salariés qui, s’ils ne possèdent pas la nationalité française, sont autorisés à exercer une activité professionnelle, conformément à l’article R.5221-1 et suivants du Code du Travail. </w:t>
      </w:r>
    </w:p>
    <w:p w14:paraId="6AA93FE0" w14:textId="77777777" w:rsidR="00237753" w:rsidRPr="00697051" w:rsidRDefault="00237753" w:rsidP="00237753">
      <w:pPr>
        <w:keepLines/>
        <w:widowControl w:val="0"/>
        <w:autoSpaceDE w:val="0"/>
        <w:autoSpaceDN w:val="0"/>
        <w:adjustRightInd w:val="0"/>
        <w:jc w:val="both"/>
        <w:rPr>
          <w:rFonts w:ascii="Arial" w:hAnsi="Arial" w:cs="Arial"/>
          <w:bCs/>
        </w:rPr>
      </w:pPr>
    </w:p>
    <w:p w14:paraId="7A046A16" w14:textId="77777777"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Par ailleurs, le Titulaire s’engage à n’employer, pour la durée du présent marché, que des salariés dûment autorisés à exercer une activité professionnelle.</w:t>
      </w:r>
    </w:p>
    <w:p w14:paraId="1666B58C" w14:textId="77777777" w:rsidR="00237753" w:rsidRDefault="00237753" w:rsidP="00237753">
      <w:pPr>
        <w:keepLines/>
        <w:widowControl w:val="0"/>
        <w:autoSpaceDE w:val="0"/>
        <w:autoSpaceDN w:val="0"/>
        <w:adjustRightInd w:val="0"/>
        <w:jc w:val="both"/>
        <w:rPr>
          <w:rFonts w:ascii="Arial" w:hAnsi="Arial" w:cs="Arial"/>
          <w:bCs/>
          <w:sz w:val="18"/>
          <w:szCs w:val="18"/>
        </w:rPr>
      </w:pPr>
    </w:p>
    <w:p w14:paraId="7D4F7088" w14:textId="77777777" w:rsidR="00697051" w:rsidRPr="00270189" w:rsidRDefault="00697051" w:rsidP="00697051">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11" w:name="_Toc202189135"/>
      <w:r>
        <w:rPr>
          <w:rFonts w:ascii="Arial" w:hAnsi="Arial" w:cs="Arial"/>
          <w:b/>
          <w:bCs/>
          <w:snapToGrid w:val="0"/>
          <w:color w:val="005CA9"/>
        </w:rPr>
        <w:t>TRAVAILLEURS D’APTITUDES PHYSIQUES RESTREINTES</w:t>
      </w:r>
      <w:bookmarkEnd w:id="11"/>
    </w:p>
    <w:p w14:paraId="6B9D05D8" w14:textId="77777777" w:rsidR="00697051" w:rsidRDefault="00697051" w:rsidP="00237753">
      <w:pPr>
        <w:keepLines/>
        <w:widowControl w:val="0"/>
        <w:autoSpaceDE w:val="0"/>
        <w:autoSpaceDN w:val="0"/>
        <w:adjustRightInd w:val="0"/>
        <w:jc w:val="both"/>
        <w:rPr>
          <w:rFonts w:ascii="Arial" w:hAnsi="Arial" w:cs="Arial"/>
          <w:bCs/>
          <w:sz w:val="18"/>
          <w:szCs w:val="18"/>
        </w:rPr>
      </w:pPr>
    </w:p>
    <w:p w14:paraId="01F613CD" w14:textId="60F99DCD"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La proportion maximale des travailleurs d'aptitudes restreintes et leur rémunération par rapport au nombre total des travailleurs de la même catégorie employée à l'exécution des prestations faisant l'objet du marché doivent être conformes à la réglementation en vigueur.</w:t>
      </w:r>
    </w:p>
    <w:p w14:paraId="58625B57" w14:textId="77777777" w:rsidR="00237753" w:rsidRPr="00237753" w:rsidRDefault="00237753" w:rsidP="00237753">
      <w:pPr>
        <w:keepLines/>
        <w:widowControl w:val="0"/>
        <w:autoSpaceDE w:val="0"/>
        <w:autoSpaceDN w:val="0"/>
        <w:adjustRightInd w:val="0"/>
        <w:jc w:val="both"/>
        <w:rPr>
          <w:rFonts w:ascii="Arial" w:hAnsi="Arial" w:cs="Arial"/>
          <w:bCs/>
          <w:sz w:val="18"/>
          <w:szCs w:val="18"/>
        </w:rPr>
      </w:pPr>
    </w:p>
    <w:p w14:paraId="5056F777" w14:textId="77777777" w:rsidR="00697051" w:rsidRPr="00270189" w:rsidRDefault="00697051" w:rsidP="00697051">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12" w:name="_Toc202189136"/>
      <w:r>
        <w:rPr>
          <w:rFonts w:ascii="Arial" w:hAnsi="Arial" w:cs="Arial"/>
          <w:b/>
          <w:bCs/>
          <w:snapToGrid w:val="0"/>
          <w:color w:val="005CA9"/>
        </w:rPr>
        <w:t>VISITES MEDICALES</w:t>
      </w:r>
      <w:bookmarkEnd w:id="12"/>
    </w:p>
    <w:p w14:paraId="33607F6D" w14:textId="77777777" w:rsidR="00697051" w:rsidRDefault="00697051" w:rsidP="00237753">
      <w:pPr>
        <w:keepLines/>
        <w:widowControl w:val="0"/>
        <w:autoSpaceDE w:val="0"/>
        <w:autoSpaceDN w:val="0"/>
        <w:adjustRightInd w:val="0"/>
        <w:jc w:val="both"/>
        <w:rPr>
          <w:rFonts w:ascii="Arial" w:hAnsi="Arial" w:cs="Arial"/>
          <w:b/>
          <w:bCs/>
          <w:sz w:val="18"/>
          <w:szCs w:val="18"/>
          <w:u w:val="single"/>
        </w:rPr>
      </w:pPr>
    </w:p>
    <w:p w14:paraId="1805415B" w14:textId="77777777"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Le Titulaire doit obligatoirement soumettre à une visite médicale d'embauche tout nouvel agent, avant sa prise de fonction, ou au plus tard avant la fin du premier mois.</w:t>
      </w:r>
    </w:p>
    <w:p w14:paraId="1CA901D9" w14:textId="77777777" w:rsidR="00237753" w:rsidRPr="00697051" w:rsidRDefault="00237753" w:rsidP="00237753">
      <w:pPr>
        <w:keepLines/>
        <w:widowControl w:val="0"/>
        <w:autoSpaceDE w:val="0"/>
        <w:autoSpaceDN w:val="0"/>
        <w:adjustRightInd w:val="0"/>
        <w:jc w:val="both"/>
        <w:rPr>
          <w:rFonts w:ascii="Arial" w:hAnsi="Arial" w:cs="Arial"/>
          <w:bCs/>
        </w:rPr>
      </w:pPr>
    </w:p>
    <w:p w14:paraId="1AB8A7BE" w14:textId="77777777"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Il soumet, d'autre part, son personnel aux examens médicaux périodiques prévus par la législation en vigueur.</w:t>
      </w:r>
    </w:p>
    <w:p w14:paraId="3907E98F" w14:textId="77777777" w:rsidR="00237753" w:rsidRPr="00697051" w:rsidRDefault="00237753" w:rsidP="00237753">
      <w:pPr>
        <w:keepLines/>
        <w:widowControl w:val="0"/>
        <w:autoSpaceDE w:val="0"/>
        <w:autoSpaceDN w:val="0"/>
        <w:adjustRightInd w:val="0"/>
        <w:jc w:val="both"/>
        <w:rPr>
          <w:rFonts w:ascii="Arial" w:hAnsi="Arial" w:cs="Arial"/>
          <w:bCs/>
        </w:rPr>
      </w:pPr>
    </w:p>
    <w:p w14:paraId="7F97DC00" w14:textId="77777777"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Les dates de ces examens, l'identité des agents et la conclusion du médecin du travail sur leur aptitude physique sont consignées par le Titulaire sur un registre spécial.</w:t>
      </w:r>
    </w:p>
    <w:p w14:paraId="7FDFF005" w14:textId="77777777" w:rsidR="00237753" w:rsidRPr="00237753" w:rsidRDefault="00237753" w:rsidP="00237753">
      <w:pPr>
        <w:keepLines/>
        <w:widowControl w:val="0"/>
        <w:autoSpaceDE w:val="0"/>
        <w:autoSpaceDN w:val="0"/>
        <w:adjustRightInd w:val="0"/>
        <w:jc w:val="both"/>
        <w:rPr>
          <w:rFonts w:ascii="Arial" w:hAnsi="Arial" w:cs="Arial"/>
          <w:bCs/>
          <w:sz w:val="18"/>
          <w:szCs w:val="18"/>
        </w:rPr>
      </w:pPr>
    </w:p>
    <w:p w14:paraId="4D07F21E" w14:textId="77777777" w:rsidR="00237753" w:rsidRPr="00237753" w:rsidRDefault="00237753" w:rsidP="00237753">
      <w:pPr>
        <w:keepLines/>
        <w:widowControl w:val="0"/>
        <w:autoSpaceDE w:val="0"/>
        <w:autoSpaceDN w:val="0"/>
        <w:adjustRightInd w:val="0"/>
        <w:jc w:val="both"/>
        <w:rPr>
          <w:rFonts w:ascii="Arial" w:hAnsi="Arial" w:cs="Arial"/>
          <w:bCs/>
          <w:sz w:val="18"/>
          <w:szCs w:val="18"/>
        </w:rPr>
      </w:pPr>
    </w:p>
    <w:p w14:paraId="44E03DF1" w14:textId="77777777" w:rsidR="00697051" w:rsidRPr="00270189" w:rsidRDefault="00697051" w:rsidP="00697051">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13" w:name="_Toc202189137"/>
      <w:r>
        <w:rPr>
          <w:rFonts w:ascii="Arial" w:hAnsi="Arial" w:cs="Arial"/>
          <w:b/>
          <w:bCs/>
          <w:snapToGrid w:val="0"/>
          <w:color w:val="005CA9"/>
        </w:rPr>
        <w:t>EMPLOYES DU TITULAIRE</w:t>
      </w:r>
      <w:bookmarkEnd w:id="13"/>
    </w:p>
    <w:p w14:paraId="69B5269B" w14:textId="77777777" w:rsidR="00697051" w:rsidRDefault="00697051" w:rsidP="00237753">
      <w:pPr>
        <w:keepLines/>
        <w:widowControl w:val="0"/>
        <w:autoSpaceDE w:val="0"/>
        <w:autoSpaceDN w:val="0"/>
        <w:adjustRightInd w:val="0"/>
        <w:jc w:val="both"/>
        <w:rPr>
          <w:rFonts w:ascii="Arial" w:hAnsi="Arial" w:cs="Arial"/>
          <w:b/>
          <w:bCs/>
          <w:sz w:val="18"/>
          <w:szCs w:val="18"/>
          <w:u w:val="single"/>
        </w:rPr>
      </w:pPr>
    </w:p>
    <w:p w14:paraId="65970344" w14:textId="77777777"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Il est expressément entendu que les personnels du Titulaire demeurent à tous les égards les salariés de ce dernier (législation du travail, sécurité sociale, congés payés, déplacements ...).</w:t>
      </w:r>
    </w:p>
    <w:p w14:paraId="6D652450" w14:textId="77777777" w:rsidR="00237753" w:rsidRPr="00697051" w:rsidRDefault="00237753" w:rsidP="00237753">
      <w:pPr>
        <w:keepLines/>
        <w:widowControl w:val="0"/>
        <w:autoSpaceDE w:val="0"/>
        <w:autoSpaceDN w:val="0"/>
        <w:adjustRightInd w:val="0"/>
        <w:jc w:val="both"/>
        <w:rPr>
          <w:rFonts w:ascii="Arial" w:hAnsi="Arial" w:cs="Arial"/>
          <w:bCs/>
        </w:rPr>
      </w:pPr>
    </w:p>
    <w:p w14:paraId="5C2EFE62" w14:textId="77777777" w:rsidR="00237753" w:rsidRPr="00697051" w:rsidRDefault="00237753" w:rsidP="00237753">
      <w:pPr>
        <w:keepLines/>
        <w:widowControl w:val="0"/>
        <w:autoSpaceDE w:val="0"/>
        <w:autoSpaceDN w:val="0"/>
        <w:adjustRightInd w:val="0"/>
        <w:jc w:val="both"/>
        <w:rPr>
          <w:rFonts w:ascii="Arial" w:hAnsi="Arial" w:cs="Arial"/>
          <w:bCs/>
        </w:rPr>
      </w:pPr>
      <w:r w:rsidRPr="00697051">
        <w:rPr>
          <w:rFonts w:ascii="Arial" w:hAnsi="Arial" w:cs="Arial"/>
          <w:bCs/>
        </w:rPr>
        <w:t>Tout accident ou maladie pouvant affecter les agents du Titulaire pendant la durée des prestations relève de la compétence du Titulaire.</w:t>
      </w:r>
    </w:p>
    <w:p w14:paraId="11E1D00B" w14:textId="77777777" w:rsidR="00237753" w:rsidRPr="008D2BE0" w:rsidRDefault="00237753" w:rsidP="008D2BE0">
      <w:pPr>
        <w:keepLines/>
        <w:widowControl w:val="0"/>
        <w:autoSpaceDE w:val="0"/>
        <w:autoSpaceDN w:val="0"/>
        <w:adjustRightInd w:val="0"/>
        <w:jc w:val="both"/>
        <w:rPr>
          <w:rFonts w:ascii="Arial" w:hAnsi="Arial" w:cs="Arial"/>
          <w:bCs/>
          <w:sz w:val="18"/>
          <w:szCs w:val="18"/>
        </w:rPr>
      </w:pPr>
    </w:p>
    <w:p w14:paraId="1EF6F2B1" w14:textId="77777777" w:rsidR="008D2BE0" w:rsidRPr="00270189" w:rsidRDefault="008D2BE0" w:rsidP="00585296">
      <w:pPr>
        <w:keepLines/>
        <w:widowControl w:val="0"/>
        <w:autoSpaceDE w:val="0"/>
        <w:autoSpaceDN w:val="0"/>
        <w:adjustRightInd w:val="0"/>
        <w:jc w:val="both"/>
        <w:rPr>
          <w:rFonts w:ascii="Arial" w:hAnsi="Arial" w:cs="Arial"/>
          <w:sz w:val="18"/>
          <w:szCs w:val="18"/>
        </w:rPr>
      </w:pPr>
    </w:p>
    <w:p w14:paraId="02C928BA" w14:textId="77777777" w:rsidR="00AA2B09" w:rsidRPr="00270189" w:rsidRDefault="00AA2B09" w:rsidP="00AA2B09">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14" w:name="_Toc202189138"/>
      <w:r w:rsidRPr="00270189">
        <w:rPr>
          <w:rFonts w:ascii="Arial" w:hAnsi="Arial" w:cs="Arial"/>
          <w:b/>
          <w:bCs/>
          <w:snapToGrid w:val="0"/>
          <w:color w:val="005CA9"/>
        </w:rPr>
        <w:t>PRIX ET REGLEMENT</w:t>
      </w:r>
      <w:bookmarkEnd w:id="14"/>
    </w:p>
    <w:p w14:paraId="7A2C126D" w14:textId="77777777" w:rsidR="00AA2B09" w:rsidRPr="00270189" w:rsidRDefault="00AA2B09" w:rsidP="00AA2B09">
      <w:pPr>
        <w:spacing w:line="240" w:lineRule="atLeast"/>
        <w:contextualSpacing/>
        <w:rPr>
          <w:rFonts w:ascii="Arial" w:hAnsi="Arial" w:cs="Arial"/>
        </w:rPr>
      </w:pPr>
    </w:p>
    <w:p w14:paraId="07CBDBE9" w14:textId="77777777" w:rsidR="00AA2B09" w:rsidRPr="00270189" w:rsidRDefault="00AA2B09" w:rsidP="002A15CD">
      <w:pPr>
        <w:pStyle w:val="Titre2"/>
        <w:numPr>
          <w:ilvl w:val="1"/>
          <w:numId w:val="1"/>
        </w:numPr>
        <w:ind w:left="1276"/>
        <w:rPr>
          <w:rFonts w:ascii="Arial" w:hAnsi="Arial" w:cs="Arial"/>
          <w:sz w:val="20"/>
          <w:szCs w:val="20"/>
        </w:rPr>
      </w:pPr>
      <w:bookmarkStart w:id="15" w:name="_Toc202189139"/>
      <w:r w:rsidRPr="00270189">
        <w:rPr>
          <w:rFonts w:ascii="Arial" w:hAnsi="Arial" w:cs="Arial"/>
          <w:sz w:val="20"/>
          <w:szCs w:val="20"/>
        </w:rPr>
        <w:t>Contenu du prix</w:t>
      </w:r>
      <w:bookmarkEnd w:id="15"/>
      <w:r w:rsidRPr="00270189">
        <w:rPr>
          <w:rFonts w:ascii="Arial" w:hAnsi="Arial" w:cs="Arial"/>
          <w:sz w:val="20"/>
          <w:szCs w:val="20"/>
        </w:rPr>
        <w:t xml:space="preserve"> </w:t>
      </w:r>
    </w:p>
    <w:p w14:paraId="32C02AE0" w14:textId="77777777" w:rsidR="00AA2B09" w:rsidRPr="00270189" w:rsidRDefault="00AA2B09" w:rsidP="00AA2B09">
      <w:pPr>
        <w:spacing w:line="240" w:lineRule="atLeast"/>
        <w:contextualSpacing/>
        <w:rPr>
          <w:rFonts w:ascii="Arial" w:hAnsi="Arial" w:cs="Arial"/>
        </w:rPr>
      </w:pPr>
    </w:p>
    <w:p w14:paraId="113993D1" w14:textId="77777777" w:rsidR="004C25E0" w:rsidRPr="004C25E0" w:rsidRDefault="004C25E0" w:rsidP="004C25E0">
      <w:pPr>
        <w:keepLines/>
        <w:widowControl w:val="0"/>
        <w:autoSpaceDE w:val="0"/>
        <w:autoSpaceDN w:val="0"/>
        <w:adjustRightInd w:val="0"/>
        <w:jc w:val="both"/>
        <w:rPr>
          <w:rFonts w:ascii="Arial" w:hAnsi="Arial" w:cs="Arial"/>
        </w:rPr>
      </w:pPr>
      <w:r w:rsidRPr="004C25E0">
        <w:rPr>
          <w:rFonts w:ascii="Arial" w:hAnsi="Arial" w:cs="Arial"/>
        </w:rPr>
        <w:t>Les prestations décrites dans le Cahier des Clauses Techniqu</w:t>
      </w:r>
      <w:r>
        <w:rPr>
          <w:rFonts w:ascii="Arial" w:hAnsi="Arial" w:cs="Arial"/>
        </w:rPr>
        <w:t>es Particulières (C.C.T.P.) so</w:t>
      </w:r>
      <w:r w:rsidRPr="004C25E0">
        <w:rPr>
          <w:rFonts w:ascii="Arial" w:hAnsi="Arial" w:cs="Arial"/>
        </w:rPr>
        <w:t xml:space="preserve">nt rémunérées : </w:t>
      </w:r>
    </w:p>
    <w:p w14:paraId="68E8747E" w14:textId="77777777" w:rsidR="004C25E0" w:rsidRPr="004C25E0" w:rsidRDefault="004C25E0" w:rsidP="004C25E0">
      <w:pPr>
        <w:keepLines/>
        <w:widowControl w:val="0"/>
        <w:autoSpaceDE w:val="0"/>
        <w:autoSpaceDN w:val="0"/>
        <w:adjustRightInd w:val="0"/>
        <w:jc w:val="both"/>
        <w:rPr>
          <w:rFonts w:ascii="Arial" w:hAnsi="Arial" w:cs="Arial"/>
        </w:rPr>
      </w:pPr>
      <w:r w:rsidRPr="004C25E0">
        <w:rPr>
          <w:rFonts w:ascii="Arial" w:hAnsi="Arial" w:cs="Arial"/>
        </w:rPr>
        <w:t xml:space="preserve">- par un prix global et </w:t>
      </w:r>
      <w:r>
        <w:rPr>
          <w:rFonts w:ascii="Arial" w:hAnsi="Arial" w:cs="Arial"/>
        </w:rPr>
        <w:t>forfaitaire mensuel mentionné d</w:t>
      </w:r>
      <w:r w:rsidRPr="004C25E0">
        <w:rPr>
          <w:rFonts w:ascii="Arial" w:hAnsi="Arial" w:cs="Arial"/>
        </w:rPr>
        <w:t xml:space="preserve">ans la décomposition du prix global et forfaitaire, </w:t>
      </w:r>
    </w:p>
    <w:p w14:paraId="38C9EF20" w14:textId="77777777" w:rsidR="002A15CD" w:rsidRDefault="004C25E0" w:rsidP="004C25E0">
      <w:pPr>
        <w:keepLines/>
        <w:widowControl w:val="0"/>
        <w:autoSpaceDE w:val="0"/>
        <w:autoSpaceDN w:val="0"/>
        <w:adjustRightInd w:val="0"/>
        <w:jc w:val="both"/>
        <w:rPr>
          <w:rFonts w:ascii="Arial" w:hAnsi="Arial" w:cs="Arial"/>
        </w:rPr>
      </w:pPr>
      <w:r w:rsidRPr="004C25E0">
        <w:rPr>
          <w:rFonts w:ascii="Arial" w:hAnsi="Arial" w:cs="Arial"/>
        </w:rPr>
        <w:t>- par application, aux quantités réellement exécutées, des prix unitaires renseignés par le Titulaire au sein du bordereau des prix unitaires.</w:t>
      </w:r>
    </w:p>
    <w:p w14:paraId="35E760F0" w14:textId="77777777" w:rsidR="002A15CD" w:rsidRDefault="002A15CD" w:rsidP="004C25E0">
      <w:pPr>
        <w:keepLines/>
        <w:widowControl w:val="0"/>
        <w:autoSpaceDE w:val="0"/>
        <w:autoSpaceDN w:val="0"/>
        <w:adjustRightInd w:val="0"/>
        <w:jc w:val="both"/>
        <w:rPr>
          <w:rFonts w:ascii="Arial" w:hAnsi="Arial" w:cs="Arial"/>
        </w:rPr>
      </w:pPr>
    </w:p>
    <w:p w14:paraId="087EA784" w14:textId="77777777" w:rsidR="002A15CD" w:rsidRDefault="002A15CD" w:rsidP="004C25E0">
      <w:pPr>
        <w:keepLines/>
        <w:widowControl w:val="0"/>
        <w:autoSpaceDE w:val="0"/>
        <w:autoSpaceDN w:val="0"/>
        <w:adjustRightInd w:val="0"/>
        <w:jc w:val="both"/>
        <w:rPr>
          <w:rFonts w:ascii="Arial" w:hAnsi="Arial" w:cs="Arial"/>
        </w:rPr>
      </w:pPr>
    </w:p>
    <w:p w14:paraId="7DED1BA3" w14:textId="77777777" w:rsidR="004C25E0" w:rsidRPr="004C25E0" w:rsidRDefault="004C25E0" w:rsidP="004C25E0">
      <w:pPr>
        <w:keepLines/>
        <w:widowControl w:val="0"/>
        <w:autoSpaceDE w:val="0"/>
        <w:autoSpaceDN w:val="0"/>
        <w:adjustRightInd w:val="0"/>
        <w:jc w:val="both"/>
        <w:rPr>
          <w:rFonts w:ascii="Arial" w:hAnsi="Arial" w:cs="Arial"/>
        </w:rPr>
      </w:pPr>
      <w:r w:rsidRPr="004C25E0">
        <w:rPr>
          <w:rFonts w:ascii="Arial" w:hAnsi="Arial" w:cs="Arial"/>
        </w:rPr>
        <w:t xml:space="preserve"> </w:t>
      </w:r>
    </w:p>
    <w:p w14:paraId="0C4A2E42" w14:textId="77777777" w:rsidR="00AA2B09" w:rsidRPr="00270189" w:rsidRDefault="00AA2B09" w:rsidP="00AA2B09">
      <w:pPr>
        <w:keepLines/>
        <w:widowControl w:val="0"/>
        <w:autoSpaceDE w:val="0"/>
        <w:autoSpaceDN w:val="0"/>
        <w:adjustRightInd w:val="0"/>
        <w:jc w:val="both"/>
        <w:rPr>
          <w:rFonts w:ascii="Arial" w:hAnsi="Arial" w:cs="Arial"/>
          <w:sz w:val="18"/>
          <w:szCs w:val="18"/>
        </w:rPr>
      </w:pPr>
    </w:p>
    <w:p w14:paraId="14DD5F23" w14:textId="77777777" w:rsidR="00AA2B09" w:rsidRPr="00270189" w:rsidRDefault="002A349C" w:rsidP="000642A9">
      <w:pPr>
        <w:pStyle w:val="Titre2"/>
        <w:numPr>
          <w:ilvl w:val="1"/>
          <w:numId w:val="1"/>
        </w:numPr>
        <w:ind w:left="567"/>
        <w:rPr>
          <w:rFonts w:ascii="Arial" w:hAnsi="Arial" w:cs="Arial"/>
          <w:sz w:val="20"/>
          <w:szCs w:val="20"/>
        </w:rPr>
      </w:pPr>
      <w:bookmarkStart w:id="16" w:name="_Toc202189140"/>
      <w:r>
        <w:rPr>
          <w:rFonts w:ascii="Arial" w:hAnsi="Arial" w:cs="Arial"/>
          <w:sz w:val="20"/>
          <w:szCs w:val="20"/>
        </w:rPr>
        <w:lastRenderedPageBreak/>
        <w:t>Mois d’établissement des prix et actualisation</w:t>
      </w:r>
      <w:bookmarkEnd w:id="16"/>
    </w:p>
    <w:p w14:paraId="0B978E4C" w14:textId="77777777" w:rsidR="004667AD" w:rsidRDefault="004667AD" w:rsidP="008827EB">
      <w:pPr>
        <w:autoSpaceDE w:val="0"/>
        <w:autoSpaceDN w:val="0"/>
        <w:adjustRightInd w:val="0"/>
        <w:jc w:val="both"/>
        <w:rPr>
          <w:rFonts w:ascii="Arial" w:hAnsi="Arial" w:cs="Arial"/>
        </w:rPr>
      </w:pPr>
    </w:p>
    <w:p w14:paraId="503A9F26" w14:textId="3E0E7B8E" w:rsidR="002A349C" w:rsidRPr="002A349C" w:rsidRDefault="002A349C" w:rsidP="002A349C">
      <w:pPr>
        <w:autoSpaceDE w:val="0"/>
        <w:autoSpaceDN w:val="0"/>
        <w:adjustRightInd w:val="0"/>
        <w:jc w:val="both"/>
        <w:rPr>
          <w:rFonts w:ascii="Arial" w:hAnsi="Arial" w:cs="Arial"/>
        </w:rPr>
      </w:pPr>
      <w:r w:rsidRPr="002A349C">
        <w:rPr>
          <w:rFonts w:ascii="Arial" w:hAnsi="Arial" w:cs="Arial"/>
        </w:rPr>
        <w:t>Les prix du présent marché sont réputés établis sur la base des conditions économiques correspondant au mois fixé pour la date limite de la remise des offres précisée à l'article</w:t>
      </w:r>
      <w:r>
        <w:rPr>
          <w:rFonts w:ascii="Arial" w:hAnsi="Arial" w:cs="Arial"/>
        </w:rPr>
        <w:t> </w:t>
      </w:r>
      <w:r w:rsidR="00275BE4" w:rsidRPr="00275BE4">
        <w:rPr>
          <w:rFonts w:ascii="Arial" w:hAnsi="Arial" w:cs="Arial"/>
        </w:rPr>
        <w:t>4.2.1</w:t>
      </w:r>
      <w:r w:rsidRPr="002A349C">
        <w:rPr>
          <w:rFonts w:ascii="Arial" w:hAnsi="Arial" w:cs="Arial"/>
        </w:rPr>
        <w:t xml:space="preserve"> du Règlement de la Consultation. Ce mois est appelé « mois zéro » (Mo), soit </w:t>
      </w:r>
      <w:r w:rsidR="00275BE4" w:rsidRPr="00275BE4">
        <w:rPr>
          <w:rFonts w:ascii="Arial" w:hAnsi="Arial" w:cs="Arial"/>
        </w:rPr>
        <w:t>septembre</w:t>
      </w:r>
      <w:r w:rsidRPr="00275BE4">
        <w:rPr>
          <w:rFonts w:ascii="Arial" w:hAnsi="Arial" w:cs="Arial"/>
        </w:rPr>
        <w:t xml:space="preserve"> 2025</w:t>
      </w:r>
      <w:r w:rsidRPr="002A349C">
        <w:rPr>
          <w:rFonts w:ascii="Arial" w:hAnsi="Arial" w:cs="Arial"/>
        </w:rPr>
        <w:t>.</w:t>
      </w:r>
    </w:p>
    <w:p w14:paraId="73F84EB7" w14:textId="77777777" w:rsidR="002A349C" w:rsidRDefault="002A349C" w:rsidP="004C25E0">
      <w:pPr>
        <w:autoSpaceDE w:val="0"/>
        <w:autoSpaceDN w:val="0"/>
        <w:adjustRightInd w:val="0"/>
        <w:jc w:val="both"/>
        <w:rPr>
          <w:rFonts w:ascii="Arial" w:hAnsi="Arial" w:cs="Arial"/>
        </w:rPr>
      </w:pPr>
    </w:p>
    <w:p w14:paraId="17F0C17D" w14:textId="77777777" w:rsidR="002A349C" w:rsidRPr="00270189" w:rsidRDefault="002A349C" w:rsidP="000642A9">
      <w:pPr>
        <w:pStyle w:val="Titre2"/>
        <w:numPr>
          <w:ilvl w:val="1"/>
          <w:numId w:val="1"/>
        </w:numPr>
        <w:ind w:left="567"/>
        <w:rPr>
          <w:rFonts w:ascii="Arial" w:hAnsi="Arial" w:cs="Arial"/>
          <w:sz w:val="20"/>
          <w:szCs w:val="20"/>
        </w:rPr>
      </w:pPr>
      <w:bookmarkStart w:id="17" w:name="_Toc202189141"/>
      <w:r w:rsidRPr="00270189">
        <w:rPr>
          <w:rFonts w:ascii="Arial" w:hAnsi="Arial" w:cs="Arial"/>
          <w:sz w:val="20"/>
          <w:szCs w:val="20"/>
        </w:rPr>
        <w:t>Variation des prix</w:t>
      </w:r>
      <w:bookmarkEnd w:id="17"/>
      <w:r w:rsidRPr="00270189">
        <w:rPr>
          <w:rFonts w:ascii="Arial" w:hAnsi="Arial" w:cs="Arial"/>
          <w:sz w:val="20"/>
          <w:szCs w:val="20"/>
        </w:rPr>
        <w:t xml:space="preserve"> </w:t>
      </w:r>
    </w:p>
    <w:p w14:paraId="0A3B8765" w14:textId="77777777" w:rsidR="002A349C" w:rsidRDefault="002A349C" w:rsidP="004C25E0">
      <w:pPr>
        <w:autoSpaceDE w:val="0"/>
        <w:autoSpaceDN w:val="0"/>
        <w:adjustRightInd w:val="0"/>
        <w:jc w:val="both"/>
        <w:rPr>
          <w:rFonts w:ascii="Arial" w:hAnsi="Arial" w:cs="Arial"/>
        </w:rPr>
      </w:pPr>
    </w:p>
    <w:p w14:paraId="28C5DCE6"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rPr>
        <w:t xml:space="preserve">Le prix du marché est actualisé </w:t>
      </w:r>
      <w:r>
        <w:rPr>
          <w:rFonts w:ascii="Arial" w:hAnsi="Arial" w:cs="Arial"/>
        </w:rPr>
        <w:t>annuellement</w:t>
      </w:r>
      <w:r w:rsidRPr="004C25E0">
        <w:rPr>
          <w:rFonts w:ascii="Arial" w:hAnsi="Arial" w:cs="Arial"/>
        </w:rPr>
        <w:t xml:space="preserve"> à compter de la date de notification, par application de la formule de révision des prix suivante : </w:t>
      </w:r>
    </w:p>
    <w:p w14:paraId="49B827AA" w14:textId="77777777" w:rsidR="004C25E0" w:rsidRPr="004C25E0" w:rsidRDefault="004C25E0" w:rsidP="004C25E0">
      <w:pPr>
        <w:autoSpaceDE w:val="0"/>
        <w:autoSpaceDN w:val="0"/>
        <w:adjustRightInd w:val="0"/>
        <w:jc w:val="both"/>
        <w:rPr>
          <w:rFonts w:ascii="Arial" w:hAnsi="Arial" w:cs="Arial"/>
        </w:rPr>
      </w:pPr>
    </w:p>
    <w:p w14:paraId="38D682DE" w14:textId="77777777" w:rsidR="004C25E0" w:rsidRPr="004C25E0" w:rsidRDefault="004C25E0" w:rsidP="004C25E0">
      <w:pPr>
        <w:autoSpaceDE w:val="0"/>
        <w:autoSpaceDN w:val="0"/>
        <w:adjustRightInd w:val="0"/>
        <w:jc w:val="both"/>
        <w:rPr>
          <w:rFonts w:ascii="Arial" w:hAnsi="Arial" w:cs="Arial"/>
          <w:u w:val="single"/>
          <w:lang w:val="de-DE"/>
        </w:rPr>
      </w:pPr>
      <w:r w:rsidRPr="004C25E0">
        <w:rPr>
          <w:rFonts w:ascii="Arial" w:hAnsi="Arial" w:cs="Arial"/>
        </w:rPr>
        <w:t xml:space="preserve">              </w:t>
      </w:r>
      <w:r w:rsidRPr="004C25E0">
        <w:rPr>
          <w:rFonts w:ascii="Arial" w:hAnsi="Arial" w:cs="Arial"/>
          <w:lang w:val="de-DE"/>
        </w:rPr>
        <w:t>P = P° [0,125 + 0,87</w:t>
      </w:r>
      <w:r w:rsidR="00AD1D64">
        <w:rPr>
          <w:rFonts w:ascii="Arial" w:hAnsi="Arial" w:cs="Arial"/>
          <w:lang w:val="de-DE"/>
        </w:rPr>
        <w:t>5 (</w:t>
      </w:r>
      <w:r w:rsidRPr="004C25E0">
        <w:rPr>
          <w:rFonts w:ascii="Arial" w:hAnsi="Arial" w:cs="Arial"/>
          <w:lang w:val="de-DE"/>
        </w:rPr>
        <w:t xml:space="preserve">0,60 </w:t>
      </w:r>
      <w:r w:rsidRPr="004C25E0">
        <w:rPr>
          <w:rFonts w:ascii="Arial" w:hAnsi="Arial" w:cs="Arial"/>
          <w:u w:val="single"/>
          <w:lang w:val="de-DE"/>
        </w:rPr>
        <w:t xml:space="preserve">ICHT-M </w:t>
      </w:r>
      <w:r w:rsidRPr="004C25E0">
        <w:rPr>
          <w:rFonts w:ascii="Arial" w:hAnsi="Arial" w:cs="Arial"/>
          <w:lang w:val="de-DE"/>
        </w:rPr>
        <w:t>x 0.40</w:t>
      </w:r>
      <w:r w:rsidRPr="004C25E0">
        <w:rPr>
          <w:rFonts w:ascii="Arial" w:hAnsi="Arial" w:cs="Arial"/>
          <w:u w:val="single"/>
          <w:lang w:val="de-DE"/>
        </w:rPr>
        <w:t xml:space="preserve"> CPF 20.41</w:t>
      </w:r>
      <w:r w:rsidRPr="004C25E0">
        <w:rPr>
          <w:rFonts w:ascii="Arial" w:hAnsi="Arial" w:cs="Arial"/>
          <w:lang w:val="de-DE"/>
        </w:rPr>
        <w:t xml:space="preserve">)] </w:t>
      </w:r>
    </w:p>
    <w:p w14:paraId="18675DE3" w14:textId="77777777" w:rsidR="004C25E0" w:rsidRPr="004C25E0" w:rsidRDefault="004C25E0" w:rsidP="004C25E0">
      <w:pPr>
        <w:tabs>
          <w:tab w:val="left" w:pos="3318"/>
          <w:tab w:val="left" w:pos="4676"/>
        </w:tabs>
        <w:autoSpaceDE w:val="0"/>
        <w:autoSpaceDN w:val="0"/>
        <w:adjustRightInd w:val="0"/>
        <w:jc w:val="both"/>
        <w:rPr>
          <w:rFonts w:ascii="Arial" w:hAnsi="Arial" w:cs="Arial"/>
          <w:lang w:val="de-DE"/>
        </w:rPr>
      </w:pPr>
      <w:r>
        <w:rPr>
          <w:rFonts w:ascii="Arial" w:hAnsi="Arial" w:cs="Arial"/>
          <w:lang w:val="de-DE"/>
        </w:rPr>
        <w:tab/>
      </w:r>
      <w:r w:rsidRPr="004C25E0">
        <w:rPr>
          <w:rFonts w:ascii="Arial" w:hAnsi="Arial" w:cs="Arial"/>
          <w:lang w:val="de-DE"/>
        </w:rPr>
        <w:t>ICHT-M</w:t>
      </w:r>
      <w:r>
        <w:rPr>
          <w:rFonts w:ascii="Arial" w:hAnsi="Arial" w:cs="Arial"/>
          <w:lang w:val="de-DE"/>
        </w:rPr>
        <w:t xml:space="preserve">° </w:t>
      </w:r>
      <w:r>
        <w:rPr>
          <w:rFonts w:ascii="Arial" w:hAnsi="Arial" w:cs="Arial"/>
          <w:lang w:val="de-DE"/>
        </w:rPr>
        <w:tab/>
      </w:r>
      <w:r w:rsidRPr="004C25E0">
        <w:rPr>
          <w:rFonts w:ascii="Arial" w:hAnsi="Arial" w:cs="Arial"/>
          <w:lang w:val="de-DE"/>
        </w:rPr>
        <w:t>CPF 20.41°</w:t>
      </w:r>
    </w:p>
    <w:p w14:paraId="50897BC5" w14:textId="77777777" w:rsidR="004C25E0" w:rsidRPr="004C25E0" w:rsidRDefault="004C25E0" w:rsidP="004C25E0">
      <w:pPr>
        <w:autoSpaceDE w:val="0"/>
        <w:autoSpaceDN w:val="0"/>
        <w:adjustRightInd w:val="0"/>
        <w:jc w:val="both"/>
        <w:rPr>
          <w:rFonts w:ascii="Arial" w:hAnsi="Arial" w:cs="Arial"/>
        </w:rPr>
      </w:pPr>
    </w:p>
    <w:p w14:paraId="455E1825"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b/>
        </w:rPr>
        <w:t xml:space="preserve">P </w:t>
      </w:r>
      <w:r w:rsidRPr="004C25E0">
        <w:rPr>
          <w:rFonts w:ascii="Arial" w:hAnsi="Arial" w:cs="Arial"/>
        </w:rPr>
        <w:t>= Coût unitaire révisé,</w:t>
      </w:r>
    </w:p>
    <w:p w14:paraId="45D12CA4"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b/>
        </w:rPr>
        <w:t>P°</w:t>
      </w:r>
      <w:r w:rsidRPr="004C25E0">
        <w:rPr>
          <w:rFonts w:ascii="Arial" w:hAnsi="Arial" w:cs="Arial"/>
        </w:rPr>
        <w:t>= Coût unitaire à la date de notification,</w:t>
      </w:r>
    </w:p>
    <w:p w14:paraId="04AA6A52"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b/>
        </w:rPr>
        <w:t>ICHT-M</w:t>
      </w:r>
      <w:r w:rsidR="007E0231">
        <w:rPr>
          <w:rFonts w:ascii="Arial" w:hAnsi="Arial" w:cs="Arial"/>
          <w:b/>
        </w:rPr>
        <w:t xml:space="preserve"> </w:t>
      </w:r>
      <w:r w:rsidRPr="004C25E0">
        <w:rPr>
          <w:rFonts w:ascii="Arial" w:hAnsi="Arial" w:cs="Arial"/>
        </w:rPr>
        <w:t>= Salaires, revenus et charges sociales - Coût du travail - Indices du coût horaire révisé – Tous salariés - Indices mensuels - Activités spécialisées, scientifiques et techniques - Identifiant n°</w:t>
      </w:r>
      <w:r w:rsidR="008D2BE0">
        <w:rPr>
          <w:rFonts w:ascii="Arial" w:hAnsi="Arial" w:cs="Arial"/>
        </w:rPr>
        <w:t>00</w:t>
      </w:r>
      <w:r w:rsidRPr="004C25E0">
        <w:rPr>
          <w:rFonts w:ascii="Arial" w:hAnsi="Arial" w:cs="Arial"/>
        </w:rPr>
        <w:t>1565195 lu sur le site de l’Insee ou le moniteur au cours du mois précédant la date de révision des prix, qu’il soit provisoire ou révisé.</w:t>
      </w:r>
    </w:p>
    <w:p w14:paraId="18BD7DFE" w14:textId="6D64AB77" w:rsidR="004C25E0" w:rsidRPr="004C25E0" w:rsidRDefault="004C25E0" w:rsidP="004C25E0">
      <w:pPr>
        <w:autoSpaceDE w:val="0"/>
        <w:autoSpaceDN w:val="0"/>
        <w:adjustRightInd w:val="0"/>
        <w:jc w:val="both"/>
        <w:rPr>
          <w:rFonts w:ascii="Arial" w:hAnsi="Arial" w:cs="Arial"/>
        </w:rPr>
      </w:pPr>
      <w:r w:rsidRPr="004C25E0">
        <w:rPr>
          <w:rFonts w:ascii="Arial" w:hAnsi="Arial" w:cs="Arial"/>
          <w:b/>
        </w:rPr>
        <w:t xml:space="preserve">ICHT-M° </w:t>
      </w:r>
      <w:r w:rsidRPr="004C25E0">
        <w:rPr>
          <w:rFonts w:ascii="Arial" w:hAnsi="Arial" w:cs="Arial"/>
        </w:rPr>
        <w:t>= Salaires, revenus et charges sociales - Coût du travail - Indices du coût horaire révisé – Tous salariés - Indices mensuels - Activités spécialisées, scientifiques</w:t>
      </w:r>
      <w:r w:rsidR="008D2BE0">
        <w:rPr>
          <w:rFonts w:ascii="Arial" w:hAnsi="Arial" w:cs="Arial"/>
        </w:rPr>
        <w:t xml:space="preserve"> et techniques - Identifiant n° 00</w:t>
      </w:r>
      <w:r w:rsidRPr="004C25E0">
        <w:rPr>
          <w:rFonts w:ascii="Arial" w:hAnsi="Arial" w:cs="Arial"/>
        </w:rPr>
        <w:t>1565195 du mois de</w:t>
      </w:r>
      <w:r w:rsidR="00275BE4">
        <w:rPr>
          <w:rFonts w:ascii="Arial" w:hAnsi="Arial" w:cs="Arial"/>
        </w:rPr>
        <w:t xml:space="preserve"> septembre</w:t>
      </w:r>
      <w:r w:rsidR="007E0231" w:rsidRPr="00275BE4">
        <w:rPr>
          <w:rFonts w:ascii="Arial" w:hAnsi="Arial" w:cs="Arial"/>
        </w:rPr>
        <w:t xml:space="preserve"> 2025</w:t>
      </w:r>
      <w:r w:rsidRPr="004C25E0">
        <w:rPr>
          <w:rFonts w:ascii="Arial" w:hAnsi="Arial" w:cs="Arial"/>
        </w:rPr>
        <w:t xml:space="preserve"> lu sur le site de l’Insee ou sur le moniteur.</w:t>
      </w:r>
    </w:p>
    <w:p w14:paraId="38974793"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b/>
        </w:rPr>
        <w:t>CPF 20.41</w:t>
      </w:r>
      <w:r w:rsidRPr="004C25E0">
        <w:rPr>
          <w:rFonts w:ascii="Arial" w:hAnsi="Arial" w:cs="Arial"/>
        </w:rPr>
        <w:t>=</w:t>
      </w:r>
      <w:r w:rsidRPr="004C25E0">
        <w:rPr>
          <w:rFonts w:ascii="Arial" w:hAnsi="Arial" w:cs="Arial"/>
        </w:rPr>
        <w:tab/>
        <w:t xml:space="preserve">Dernier indice « Savons, détergents et produits d’entretien » identifiant </w:t>
      </w:r>
      <w:r w:rsidR="00192D6A">
        <w:rPr>
          <w:rFonts w:ascii="Arial" w:hAnsi="Arial" w:cs="Arial"/>
        </w:rPr>
        <w:t>010764147</w:t>
      </w:r>
      <w:r w:rsidRPr="004C25E0">
        <w:rPr>
          <w:rFonts w:ascii="Arial" w:hAnsi="Arial" w:cs="Arial"/>
        </w:rPr>
        <w:t xml:space="preserve"> lu sur le site </w:t>
      </w:r>
      <w:r w:rsidR="00192D6A">
        <w:rPr>
          <w:rFonts w:ascii="Arial" w:hAnsi="Arial" w:cs="Arial"/>
        </w:rPr>
        <w:t>de l’Insee</w:t>
      </w:r>
      <w:r w:rsidRPr="004C25E0">
        <w:rPr>
          <w:rFonts w:ascii="Arial" w:hAnsi="Arial" w:cs="Arial"/>
        </w:rPr>
        <w:t xml:space="preserve"> dans le mois qui précède la date de révision des prix, qu’il soit provisoire ou révisé.</w:t>
      </w:r>
    </w:p>
    <w:p w14:paraId="1EA1A520" w14:textId="129070C3" w:rsidR="004C25E0" w:rsidRPr="004C25E0" w:rsidRDefault="004C25E0" w:rsidP="004C25E0">
      <w:pPr>
        <w:autoSpaceDE w:val="0"/>
        <w:autoSpaceDN w:val="0"/>
        <w:adjustRightInd w:val="0"/>
        <w:jc w:val="both"/>
        <w:rPr>
          <w:rFonts w:ascii="Arial" w:hAnsi="Arial" w:cs="Arial"/>
        </w:rPr>
      </w:pPr>
      <w:r w:rsidRPr="004C25E0">
        <w:rPr>
          <w:rFonts w:ascii="Arial" w:hAnsi="Arial" w:cs="Arial"/>
          <w:b/>
        </w:rPr>
        <w:t xml:space="preserve">CPF 20.41° </w:t>
      </w:r>
      <w:r w:rsidRPr="004C25E0">
        <w:rPr>
          <w:rFonts w:ascii="Arial" w:hAnsi="Arial" w:cs="Arial"/>
        </w:rPr>
        <w:t xml:space="preserve">= Indice "Savons, détergents et produits d’entretien » identifiant </w:t>
      </w:r>
      <w:r w:rsidR="00192D6A">
        <w:rPr>
          <w:rFonts w:ascii="Arial" w:hAnsi="Arial" w:cs="Arial"/>
        </w:rPr>
        <w:t>010764147</w:t>
      </w:r>
      <w:r w:rsidRPr="004C25E0">
        <w:rPr>
          <w:rFonts w:ascii="Arial" w:hAnsi="Arial" w:cs="Arial"/>
        </w:rPr>
        <w:t xml:space="preserve"> du mois de </w:t>
      </w:r>
      <w:r w:rsidR="00275BE4" w:rsidRPr="00275BE4">
        <w:rPr>
          <w:rFonts w:ascii="Arial" w:hAnsi="Arial" w:cs="Arial"/>
        </w:rPr>
        <w:t xml:space="preserve">septembre </w:t>
      </w:r>
      <w:r w:rsidR="007E0231" w:rsidRPr="00275BE4">
        <w:rPr>
          <w:rFonts w:ascii="Arial" w:hAnsi="Arial" w:cs="Arial"/>
        </w:rPr>
        <w:t>2025</w:t>
      </w:r>
      <w:r w:rsidRPr="004C25E0">
        <w:rPr>
          <w:rFonts w:ascii="Arial" w:hAnsi="Arial" w:cs="Arial"/>
        </w:rPr>
        <w:t xml:space="preserve">, lu sur le site </w:t>
      </w:r>
      <w:r w:rsidR="00192D6A">
        <w:rPr>
          <w:rFonts w:ascii="Arial" w:hAnsi="Arial" w:cs="Arial"/>
        </w:rPr>
        <w:t>de l’Insee</w:t>
      </w:r>
      <w:r w:rsidRPr="004C25E0">
        <w:rPr>
          <w:rFonts w:ascii="Arial" w:hAnsi="Arial" w:cs="Arial"/>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0"/>
        <w:gridCol w:w="6817"/>
      </w:tblGrid>
      <w:tr w:rsidR="004C25E0" w:rsidRPr="004C25E0" w14:paraId="63AE458C" w14:textId="77777777" w:rsidTr="009B0A14">
        <w:trPr>
          <w:trHeight w:val="251"/>
        </w:trPr>
        <w:tc>
          <w:tcPr>
            <w:tcW w:w="1701" w:type="dxa"/>
            <w:tcBorders>
              <w:top w:val="nil"/>
              <w:left w:val="nil"/>
              <w:bottom w:val="nil"/>
              <w:right w:val="nil"/>
            </w:tcBorders>
            <w:shd w:val="clear" w:color="auto" w:fill="auto"/>
          </w:tcPr>
          <w:p w14:paraId="3A48847B" w14:textId="77777777" w:rsidR="004C25E0" w:rsidRPr="004C25E0" w:rsidRDefault="004C25E0" w:rsidP="004C25E0">
            <w:pPr>
              <w:autoSpaceDE w:val="0"/>
              <w:autoSpaceDN w:val="0"/>
              <w:adjustRightInd w:val="0"/>
              <w:jc w:val="both"/>
              <w:rPr>
                <w:rFonts w:ascii="Arial" w:hAnsi="Arial" w:cs="Arial"/>
              </w:rPr>
            </w:pPr>
          </w:p>
        </w:tc>
        <w:tc>
          <w:tcPr>
            <w:tcW w:w="7403" w:type="dxa"/>
            <w:tcBorders>
              <w:top w:val="nil"/>
              <w:left w:val="nil"/>
              <w:bottom w:val="nil"/>
              <w:right w:val="nil"/>
            </w:tcBorders>
            <w:shd w:val="clear" w:color="auto" w:fill="auto"/>
          </w:tcPr>
          <w:p w14:paraId="0B0F43F2" w14:textId="77777777" w:rsidR="004C25E0" w:rsidRPr="004C25E0" w:rsidRDefault="004C25E0" w:rsidP="004C25E0">
            <w:pPr>
              <w:autoSpaceDE w:val="0"/>
              <w:autoSpaceDN w:val="0"/>
              <w:adjustRightInd w:val="0"/>
              <w:jc w:val="both"/>
              <w:rPr>
                <w:rFonts w:ascii="Arial" w:hAnsi="Arial" w:cs="Arial"/>
              </w:rPr>
            </w:pPr>
          </w:p>
        </w:tc>
      </w:tr>
    </w:tbl>
    <w:p w14:paraId="2FAEF343"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b/>
          <w:u w:val="single"/>
        </w:rPr>
        <w:t>Arrondis :</w:t>
      </w:r>
      <w:r w:rsidRPr="004C25E0">
        <w:rPr>
          <w:rFonts w:ascii="Arial" w:hAnsi="Arial" w:cs="Arial"/>
        </w:rPr>
        <w:t xml:space="preserve"> Lors de la mise en œuvre de la formule de révision de prix, les calculs intermédiaires et finaux sont effectués avec quatre [4] décimales. Pour chacun de ces calculs, les arrondis sont traités de la façon suivante :</w:t>
      </w:r>
    </w:p>
    <w:p w14:paraId="65B71E4A"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rPr>
        <w:t>- si la cinquième décimale est comprise entre 0 et 4 [ces valeurs incluses], la quatrième décimale est inchangée [arrondi par défaut],</w:t>
      </w:r>
    </w:p>
    <w:p w14:paraId="3D11EBA1"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rPr>
        <w:t>- si la cinquième décimale est comprise entre 5 et 9 [ces valeurs incluses], la quatrième décimale est augmentée d’une unité [arrondi par excès].</w:t>
      </w:r>
    </w:p>
    <w:p w14:paraId="738944CB" w14:textId="77777777" w:rsidR="004C25E0" w:rsidRPr="004C25E0" w:rsidRDefault="004C25E0" w:rsidP="004C25E0">
      <w:pPr>
        <w:autoSpaceDE w:val="0"/>
        <w:autoSpaceDN w:val="0"/>
        <w:adjustRightInd w:val="0"/>
        <w:jc w:val="both"/>
        <w:rPr>
          <w:rFonts w:ascii="Arial" w:hAnsi="Arial" w:cs="Arial"/>
        </w:rPr>
      </w:pPr>
    </w:p>
    <w:p w14:paraId="7421209F"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rPr>
        <w:t>La variation ressortant de la formule de révision s’applique à la hausse ou à la baisse. En cas de disparition ou substitution d’un indice, il est pris en compte tout indice analogue ou substitué.</w:t>
      </w:r>
    </w:p>
    <w:p w14:paraId="35ED5DC9" w14:textId="77777777" w:rsidR="004C25E0" w:rsidRPr="004C25E0" w:rsidRDefault="004C25E0" w:rsidP="004C25E0">
      <w:pPr>
        <w:autoSpaceDE w:val="0"/>
        <w:autoSpaceDN w:val="0"/>
        <w:adjustRightInd w:val="0"/>
        <w:jc w:val="both"/>
        <w:rPr>
          <w:rFonts w:ascii="Arial" w:hAnsi="Arial" w:cs="Arial"/>
          <w:b/>
        </w:rPr>
      </w:pPr>
    </w:p>
    <w:p w14:paraId="6E33C2C1" w14:textId="77777777" w:rsidR="004C25E0" w:rsidRPr="004C25E0" w:rsidRDefault="004C25E0" w:rsidP="004C25E0">
      <w:pPr>
        <w:autoSpaceDE w:val="0"/>
        <w:autoSpaceDN w:val="0"/>
        <w:adjustRightInd w:val="0"/>
        <w:jc w:val="both"/>
        <w:rPr>
          <w:rFonts w:ascii="Arial" w:hAnsi="Arial" w:cs="Arial"/>
        </w:rPr>
      </w:pPr>
      <w:r w:rsidRPr="004C25E0">
        <w:rPr>
          <w:rFonts w:ascii="Arial" w:hAnsi="Arial" w:cs="Arial"/>
        </w:rPr>
        <w:t>Le prix forfaitaire résultant de l'application de la formule de révision de prix est utilisé à compter du 1er jour du mois suivant la date anniversaire du marché.</w:t>
      </w:r>
    </w:p>
    <w:p w14:paraId="52C3650A" w14:textId="77777777" w:rsidR="004C25E0" w:rsidRPr="00270189" w:rsidRDefault="004C25E0" w:rsidP="008827EB">
      <w:pPr>
        <w:autoSpaceDE w:val="0"/>
        <w:autoSpaceDN w:val="0"/>
        <w:adjustRightInd w:val="0"/>
        <w:jc w:val="both"/>
        <w:rPr>
          <w:rFonts w:ascii="Arial" w:hAnsi="Arial" w:cs="Arial"/>
        </w:rPr>
      </w:pPr>
    </w:p>
    <w:p w14:paraId="2D082573" w14:textId="77777777" w:rsidR="00237753" w:rsidRPr="00AD1D64" w:rsidRDefault="00237753" w:rsidP="00AD1D64">
      <w:pPr>
        <w:pStyle w:val="Paragraphedeliste"/>
        <w:numPr>
          <w:ilvl w:val="1"/>
          <w:numId w:val="38"/>
        </w:numPr>
        <w:autoSpaceDE w:val="0"/>
        <w:autoSpaceDN w:val="0"/>
        <w:adjustRightInd w:val="0"/>
        <w:ind w:left="709"/>
        <w:jc w:val="both"/>
        <w:rPr>
          <w:rFonts w:ascii="Arial" w:hAnsi="Arial" w:cs="Arial"/>
          <w:b/>
          <w:u w:val="single"/>
        </w:rPr>
      </w:pPr>
      <w:r w:rsidRPr="00AD1D64">
        <w:rPr>
          <w:rFonts w:ascii="Arial" w:hAnsi="Arial" w:cs="Arial"/>
          <w:b/>
          <w:u w:val="single"/>
        </w:rPr>
        <w:t>Clause butoir</w:t>
      </w:r>
    </w:p>
    <w:p w14:paraId="2C916713" w14:textId="77777777" w:rsidR="00237753" w:rsidRPr="00237753" w:rsidRDefault="00237753" w:rsidP="00237753">
      <w:pPr>
        <w:autoSpaceDE w:val="0"/>
        <w:autoSpaceDN w:val="0"/>
        <w:adjustRightInd w:val="0"/>
        <w:jc w:val="both"/>
        <w:rPr>
          <w:rFonts w:ascii="Arial" w:hAnsi="Arial" w:cs="Arial"/>
        </w:rPr>
      </w:pPr>
      <w:r w:rsidRPr="00237753">
        <w:rPr>
          <w:rFonts w:ascii="Arial" w:hAnsi="Arial" w:cs="Arial"/>
        </w:rPr>
        <w:t>L’évolution du prix ne saurait en aucun cas conduire à une augmentation annuelle supérieure à 3 % du prix proposé lors de la reconduction.</w:t>
      </w:r>
    </w:p>
    <w:p w14:paraId="612C0384" w14:textId="77777777" w:rsidR="004667AD" w:rsidRDefault="004667AD" w:rsidP="008827EB">
      <w:pPr>
        <w:autoSpaceDE w:val="0"/>
        <w:autoSpaceDN w:val="0"/>
        <w:adjustRightInd w:val="0"/>
        <w:jc w:val="both"/>
        <w:rPr>
          <w:rFonts w:ascii="Arial" w:hAnsi="Arial" w:cs="Arial"/>
        </w:rPr>
      </w:pPr>
    </w:p>
    <w:p w14:paraId="708FC0F5" w14:textId="77777777" w:rsidR="00237753" w:rsidRPr="00237753" w:rsidRDefault="00237753" w:rsidP="00AD1D64">
      <w:pPr>
        <w:numPr>
          <w:ilvl w:val="0"/>
          <w:numId w:val="36"/>
        </w:numPr>
        <w:autoSpaceDE w:val="0"/>
        <w:autoSpaceDN w:val="0"/>
        <w:adjustRightInd w:val="0"/>
        <w:jc w:val="both"/>
        <w:rPr>
          <w:rFonts w:ascii="Arial" w:hAnsi="Arial" w:cs="Arial"/>
          <w:b/>
          <w:u w:val="single"/>
        </w:rPr>
      </w:pPr>
      <w:r w:rsidRPr="00237753">
        <w:rPr>
          <w:rFonts w:ascii="Arial" w:hAnsi="Arial" w:cs="Arial"/>
          <w:b/>
          <w:u w:val="single"/>
        </w:rPr>
        <w:t>Clause de sauvegarde</w:t>
      </w:r>
    </w:p>
    <w:p w14:paraId="55EA6752" w14:textId="77777777" w:rsidR="00237753" w:rsidRPr="00237753" w:rsidRDefault="00237753" w:rsidP="00237753">
      <w:pPr>
        <w:autoSpaceDE w:val="0"/>
        <w:autoSpaceDN w:val="0"/>
        <w:adjustRightInd w:val="0"/>
        <w:jc w:val="both"/>
        <w:rPr>
          <w:rFonts w:ascii="Arial" w:hAnsi="Arial" w:cs="Arial"/>
        </w:rPr>
      </w:pPr>
      <w:r w:rsidRPr="00237753">
        <w:rPr>
          <w:rFonts w:ascii="Arial" w:hAnsi="Arial" w:cs="Arial"/>
        </w:rPr>
        <w:t>Par dérogation aux articles 29 et suivants du CCAG-FCS, en cas d’augmentation supérieure à la hausse indiquée dans la clause butoir, la CPAM dispose de 2 semaines pour accepter ou refuser la proposition du Titulaire. Ce délai court à compter de la date de réception de la notification établie par le Titulaire précisant ses nouveaux tarifs.</w:t>
      </w:r>
    </w:p>
    <w:p w14:paraId="1C8A996C" w14:textId="6032F087" w:rsidR="00237753" w:rsidRPr="00237753" w:rsidRDefault="00237753" w:rsidP="00237753">
      <w:pPr>
        <w:autoSpaceDE w:val="0"/>
        <w:autoSpaceDN w:val="0"/>
        <w:adjustRightInd w:val="0"/>
        <w:jc w:val="both"/>
        <w:rPr>
          <w:rFonts w:ascii="Arial" w:hAnsi="Arial" w:cs="Arial"/>
        </w:rPr>
      </w:pPr>
      <w:r w:rsidRPr="00237753">
        <w:rPr>
          <w:rFonts w:ascii="Arial" w:hAnsi="Arial" w:cs="Arial"/>
        </w:rPr>
        <w:t xml:space="preserve">En cas de rejet des nouveaux tarifs par la CPAM, cette dernière se réserve le droit de résilier le marché sans indemnités comme cela est indiqué à </w:t>
      </w:r>
      <w:r>
        <w:rPr>
          <w:rFonts w:ascii="Arial" w:hAnsi="Arial" w:cs="Arial"/>
        </w:rPr>
        <w:t>l’article 16</w:t>
      </w:r>
      <w:r w:rsidRPr="00237753">
        <w:rPr>
          <w:rFonts w:ascii="Arial" w:hAnsi="Arial" w:cs="Arial"/>
        </w:rPr>
        <w:t xml:space="preserve"> (résiliation) du présent CCAP et s’accorde toutefois un délai minimal de six mois pour poursuivre l’exécution du présent marché, à compter du jour où a été constaté l’augmentation</w:t>
      </w:r>
      <w:r w:rsidR="0026123B">
        <w:rPr>
          <w:rFonts w:ascii="Arial" w:hAnsi="Arial" w:cs="Arial"/>
        </w:rPr>
        <w:t>.</w:t>
      </w:r>
    </w:p>
    <w:p w14:paraId="0C2C758A" w14:textId="77777777" w:rsidR="00237753" w:rsidRDefault="00237753" w:rsidP="008827EB">
      <w:pPr>
        <w:autoSpaceDE w:val="0"/>
        <w:autoSpaceDN w:val="0"/>
        <w:adjustRightInd w:val="0"/>
        <w:jc w:val="both"/>
        <w:rPr>
          <w:rFonts w:ascii="Arial" w:hAnsi="Arial" w:cs="Arial"/>
        </w:rPr>
      </w:pPr>
    </w:p>
    <w:p w14:paraId="20A5F68B" w14:textId="77777777" w:rsidR="00237753" w:rsidRDefault="00237753" w:rsidP="008827EB">
      <w:pPr>
        <w:autoSpaceDE w:val="0"/>
        <w:autoSpaceDN w:val="0"/>
        <w:adjustRightInd w:val="0"/>
        <w:jc w:val="both"/>
        <w:rPr>
          <w:rFonts w:ascii="Arial" w:hAnsi="Arial" w:cs="Arial"/>
        </w:rPr>
      </w:pPr>
    </w:p>
    <w:p w14:paraId="19EFE9F2" w14:textId="77777777" w:rsidR="00AD1D64" w:rsidRDefault="00AD1D64" w:rsidP="008827EB">
      <w:pPr>
        <w:autoSpaceDE w:val="0"/>
        <w:autoSpaceDN w:val="0"/>
        <w:adjustRightInd w:val="0"/>
        <w:jc w:val="both"/>
        <w:rPr>
          <w:rFonts w:ascii="Arial" w:hAnsi="Arial" w:cs="Arial"/>
        </w:rPr>
      </w:pPr>
    </w:p>
    <w:p w14:paraId="23EEAC47" w14:textId="77777777" w:rsidR="00AD1D64" w:rsidRPr="00270189" w:rsidRDefault="00AD1D64" w:rsidP="008827EB">
      <w:pPr>
        <w:autoSpaceDE w:val="0"/>
        <w:autoSpaceDN w:val="0"/>
        <w:adjustRightInd w:val="0"/>
        <w:jc w:val="both"/>
        <w:rPr>
          <w:rFonts w:ascii="Arial" w:hAnsi="Arial" w:cs="Arial"/>
        </w:rPr>
      </w:pPr>
    </w:p>
    <w:p w14:paraId="1653DE96" w14:textId="77777777" w:rsidR="00B8497E" w:rsidRPr="00270189" w:rsidRDefault="00B8497E" w:rsidP="00270189">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18" w:name="_Toc202189142"/>
      <w:r w:rsidRPr="00270189">
        <w:rPr>
          <w:rFonts w:ascii="Arial" w:hAnsi="Arial" w:cs="Arial"/>
          <w:b/>
          <w:bCs/>
          <w:snapToGrid w:val="0"/>
          <w:color w:val="005CA9"/>
        </w:rPr>
        <w:lastRenderedPageBreak/>
        <w:t>PENALITES</w:t>
      </w:r>
      <w:bookmarkEnd w:id="18"/>
    </w:p>
    <w:p w14:paraId="2A8EDC36" w14:textId="77777777" w:rsidR="004667AD" w:rsidRPr="00270189" w:rsidRDefault="004667AD" w:rsidP="008827EB">
      <w:pPr>
        <w:autoSpaceDE w:val="0"/>
        <w:autoSpaceDN w:val="0"/>
        <w:adjustRightInd w:val="0"/>
        <w:jc w:val="both"/>
        <w:rPr>
          <w:rFonts w:ascii="Arial" w:hAnsi="Arial" w:cs="Arial"/>
        </w:rPr>
      </w:pPr>
    </w:p>
    <w:p w14:paraId="45A2D48A" w14:textId="77777777" w:rsidR="00B8497E" w:rsidRDefault="00B8497E" w:rsidP="00B8497E">
      <w:pPr>
        <w:rPr>
          <w:rFonts w:ascii="Arial" w:hAnsi="Arial" w:cs="Arial"/>
        </w:rPr>
      </w:pPr>
      <w:r w:rsidRPr="00270189">
        <w:rPr>
          <w:rFonts w:ascii="Arial" w:hAnsi="Arial" w:cs="Arial"/>
        </w:rPr>
        <w:t>Les prestations</w:t>
      </w:r>
      <w:r w:rsidR="009B37AA">
        <w:rPr>
          <w:rFonts w:ascii="Arial" w:hAnsi="Arial" w:cs="Arial"/>
        </w:rPr>
        <w:t xml:space="preserve"> non conformes au marché donne</w:t>
      </w:r>
      <w:r w:rsidRPr="00270189">
        <w:rPr>
          <w:rFonts w:ascii="Arial" w:hAnsi="Arial" w:cs="Arial"/>
        </w:rPr>
        <w:t>nt lieu à l'application de pénalités.</w:t>
      </w:r>
    </w:p>
    <w:p w14:paraId="12C09292" w14:textId="77777777" w:rsidR="00DC7EF1" w:rsidRPr="00270189" w:rsidRDefault="00DC7EF1" w:rsidP="00B8497E">
      <w:pPr>
        <w:rPr>
          <w:rFonts w:ascii="Arial" w:hAnsi="Arial" w:cs="Arial"/>
        </w:rPr>
      </w:pPr>
    </w:p>
    <w:p w14:paraId="00C395C1" w14:textId="77777777" w:rsidR="00DC7EF1" w:rsidRPr="001E4937" w:rsidRDefault="00DC7EF1" w:rsidP="00DC7EF1">
      <w:pPr>
        <w:spacing w:line="240" w:lineRule="atLeast"/>
        <w:contextualSpacing/>
        <w:jc w:val="both"/>
        <w:rPr>
          <w:rFonts w:ascii="Arial" w:hAnsi="Arial" w:cs="Arial"/>
        </w:rPr>
      </w:pPr>
      <w:r w:rsidRPr="001E4937">
        <w:rPr>
          <w:rFonts w:ascii="Arial" w:hAnsi="Arial" w:cs="Arial"/>
        </w:rPr>
        <w:t>Par dérogation à l'article 14 du CCAG FCS, les prestations non conformes au marché donneront lieu à l'application de pénalités suivant les conditions définies ci-après.</w:t>
      </w:r>
    </w:p>
    <w:p w14:paraId="6A54AEC1" w14:textId="77777777" w:rsidR="00DC7EF1" w:rsidRPr="001E4937" w:rsidRDefault="00DC7EF1" w:rsidP="00DC7EF1">
      <w:pPr>
        <w:spacing w:line="240" w:lineRule="atLeast"/>
        <w:contextualSpacing/>
        <w:jc w:val="both"/>
        <w:rPr>
          <w:rFonts w:ascii="Arial" w:hAnsi="Arial" w:cs="Arial"/>
        </w:rPr>
      </w:pPr>
    </w:p>
    <w:p w14:paraId="4DC1114F" w14:textId="77777777" w:rsidR="008D1523" w:rsidRDefault="00DC7EF1" w:rsidP="00DC7EF1">
      <w:pPr>
        <w:rPr>
          <w:rFonts w:ascii="Arial" w:hAnsi="Arial" w:cs="Arial"/>
        </w:rPr>
      </w:pPr>
      <w:r w:rsidRPr="001E4937">
        <w:rPr>
          <w:rFonts w:ascii="Arial" w:hAnsi="Arial" w:cs="Arial"/>
        </w:rPr>
        <w:t>Toutes les pénalités sont cumulables. Elles sont retenues de la facture du candidat correspondant à la période où elles sont échues.</w:t>
      </w:r>
    </w:p>
    <w:p w14:paraId="02C1D7EC" w14:textId="4B5E2570" w:rsidR="00DC7EF1" w:rsidRDefault="00DC7EF1" w:rsidP="00DC7EF1">
      <w:pPr>
        <w:rPr>
          <w:rFonts w:ascii="Arial" w:hAnsi="Arial" w:cs="Arial"/>
        </w:rPr>
      </w:pPr>
    </w:p>
    <w:p w14:paraId="75CF1552" w14:textId="1C6133B7" w:rsidR="002276FE" w:rsidRDefault="002276FE" w:rsidP="00DC7EF1">
      <w:pPr>
        <w:rPr>
          <w:rFonts w:ascii="Arial" w:hAnsi="Arial" w:cs="Arial"/>
        </w:rPr>
      </w:pPr>
      <w:r>
        <w:rPr>
          <w:rFonts w:ascii="Arial" w:hAnsi="Arial" w:cs="Arial"/>
        </w:rPr>
        <w:t>Par dérogation à l’article 14.3.1 du CCAG-FCS, le titulaire n’est pas exonéré des pénalités dont le montant total ne dépasse pas 1</w:t>
      </w:r>
      <w:r w:rsidR="004446E5">
        <w:rPr>
          <w:rFonts w:ascii="Arial" w:hAnsi="Arial" w:cs="Arial"/>
        </w:rPr>
        <w:t> </w:t>
      </w:r>
      <w:r>
        <w:rPr>
          <w:rFonts w:ascii="Arial" w:hAnsi="Arial" w:cs="Arial"/>
        </w:rPr>
        <w:t>000</w:t>
      </w:r>
      <w:r w:rsidR="004446E5">
        <w:rPr>
          <w:rFonts w:ascii="Arial" w:hAnsi="Arial" w:cs="Arial"/>
        </w:rPr>
        <w:t xml:space="preserve"> </w:t>
      </w:r>
      <w:r>
        <w:rPr>
          <w:rFonts w:ascii="Arial" w:hAnsi="Arial" w:cs="Arial"/>
        </w:rPr>
        <w:t xml:space="preserve">€ pour l’ensemble du marché. </w:t>
      </w:r>
    </w:p>
    <w:p w14:paraId="2DB23BC0" w14:textId="77777777" w:rsidR="002276FE" w:rsidRPr="00270189" w:rsidRDefault="002276FE" w:rsidP="00DC7EF1">
      <w:pPr>
        <w:rPr>
          <w:rFonts w:ascii="Arial" w:hAnsi="Arial" w:cs="Arial"/>
        </w:rPr>
      </w:pPr>
    </w:p>
    <w:p w14:paraId="61853281" w14:textId="77777777" w:rsidR="00B8497E" w:rsidRPr="00270189" w:rsidRDefault="00B8497E" w:rsidP="00B8497E">
      <w:pPr>
        <w:rPr>
          <w:rFonts w:ascii="Arial" w:hAnsi="Arial" w:cs="Arial"/>
        </w:rPr>
      </w:pPr>
      <w:r w:rsidRPr="00270189">
        <w:rPr>
          <w:rFonts w:ascii="Arial" w:hAnsi="Arial" w:cs="Arial"/>
        </w:rPr>
        <w:t>Le titulaire encourt, sans mise en demeure préalable, des pénalités calculées suivant les dispositions ci-après :</w:t>
      </w:r>
    </w:p>
    <w:p w14:paraId="4DEF5A6D" w14:textId="77777777" w:rsidR="00A4613B" w:rsidRPr="00270189" w:rsidRDefault="00A4613B" w:rsidP="00B8497E">
      <w:pPr>
        <w:rPr>
          <w:rFonts w:ascii="Arial" w:hAnsi="Arial" w:cs="Arial"/>
        </w:rPr>
      </w:pPr>
    </w:p>
    <w:p w14:paraId="726CF717" w14:textId="77777777" w:rsidR="00A4613B" w:rsidRPr="00270189" w:rsidRDefault="00A4613B" w:rsidP="002A15CD">
      <w:pPr>
        <w:pStyle w:val="Titre2"/>
        <w:numPr>
          <w:ilvl w:val="1"/>
          <w:numId w:val="1"/>
        </w:numPr>
        <w:ind w:left="1276"/>
        <w:rPr>
          <w:rFonts w:ascii="Arial" w:eastAsia="Times New Roman" w:hAnsi="Arial" w:cs="Arial"/>
          <w:sz w:val="20"/>
          <w:szCs w:val="20"/>
        </w:rPr>
      </w:pPr>
      <w:bookmarkStart w:id="19" w:name="_Toc202189143"/>
      <w:r w:rsidRPr="00270189">
        <w:rPr>
          <w:rFonts w:ascii="Arial" w:eastAsia="Times New Roman" w:hAnsi="Arial" w:cs="Arial"/>
          <w:sz w:val="20"/>
          <w:szCs w:val="20"/>
        </w:rPr>
        <w:t>Pénalités concernant les prestations avec obligation de moyens</w:t>
      </w:r>
      <w:bookmarkEnd w:id="19"/>
      <w:r w:rsidRPr="00270189">
        <w:rPr>
          <w:rFonts w:ascii="Arial" w:eastAsia="Times New Roman" w:hAnsi="Arial" w:cs="Arial"/>
          <w:sz w:val="20"/>
          <w:szCs w:val="20"/>
        </w:rPr>
        <w:t xml:space="preserve"> </w:t>
      </w:r>
    </w:p>
    <w:p w14:paraId="595011FC" w14:textId="77777777" w:rsidR="008827EB" w:rsidRPr="00270189" w:rsidRDefault="008827EB" w:rsidP="008827EB">
      <w:pPr>
        <w:autoSpaceDE w:val="0"/>
        <w:autoSpaceDN w:val="0"/>
        <w:adjustRightInd w:val="0"/>
        <w:jc w:val="both"/>
        <w:rPr>
          <w:rFonts w:ascii="Arial" w:hAnsi="Arial" w:cs="Arial"/>
        </w:rPr>
      </w:pPr>
    </w:p>
    <w:tbl>
      <w:tblPr>
        <w:tblStyle w:val="Grilledutableau"/>
        <w:tblW w:w="0" w:type="auto"/>
        <w:tblLook w:val="04A0" w:firstRow="1" w:lastRow="0" w:firstColumn="1" w:lastColumn="0" w:noHBand="0" w:noVBand="1"/>
      </w:tblPr>
      <w:tblGrid>
        <w:gridCol w:w="6232"/>
        <w:gridCol w:w="2830"/>
      </w:tblGrid>
      <w:tr w:rsidR="000E518C" w:rsidRPr="00270189" w14:paraId="29C5F6D1" w14:textId="77777777" w:rsidTr="000E518C">
        <w:tc>
          <w:tcPr>
            <w:tcW w:w="6232" w:type="dxa"/>
            <w:shd w:val="clear" w:color="auto" w:fill="9CC2E5" w:themeFill="accent1" w:themeFillTint="99"/>
          </w:tcPr>
          <w:p w14:paraId="6FCEC849" w14:textId="77777777" w:rsidR="000E518C" w:rsidRPr="00270189" w:rsidRDefault="000E518C" w:rsidP="000E518C">
            <w:pPr>
              <w:autoSpaceDE w:val="0"/>
              <w:autoSpaceDN w:val="0"/>
              <w:adjustRightInd w:val="0"/>
              <w:jc w:val="center"/>
              <w:rPr>
                <w:rFonts w:ascii="Arial" w:hAnsi="Arial" w:cs="Arial"/>
              </w:rPr>
            </w:pPr>
            <w:r w:rsidRPr="00270189">
              <w:rPr>
                <w:rFonts w:ascii="Arial" w:hAnsi="Arial" w:cs="Arial"/>
              </w:rPr>
              <w:t>Objet de la pénalité</w:t>
            </w:r>
          </w:p>
        </w:tc>
        <w:tc>
          <w:tcPr>
            <w:tcW w:w="2830" w:type="dxa"/>
            <w:shd w:val="clear" w:color="auto" w:fill="9CC2E5" w:themeFill="accent1" w:themeFillTint="99"/>
          </w:tcPr>
          <w:p w14:paraId="6AE68D41" w14:textId="77777777" w:rsidR="000E518C" w:rsidRPr="00270189" w:rsidRDefault="000E518C" w:rsidP="000E518C">
            <w:pPr>
              <w:autoSpaceDE w:val="0"/>
              <w:autoSpaceDN w:val="0"/>
              <w:adjustRightInd w:val="0"/>
              <w:jc w:val="center"/>
              <w:rPr>
                <w:rFonts w:ascii="Arial" w:hAnsi="Arial" w:cs="Arial"/>
              </w:rPr>
            </w:pPr>
            <w:r w:rsidRPr="00270189">
              <w:rPr>
                <w:rFonts w:ascii="Arial" w:hAnsi="Arial" w:cs="Arial"/>
              </w:rPr>
              <w:t>Montant de la pénalité</w:t>
            </w:r>
          </w:p>
        </w:tc>
      </w:tr>
      <w:tr w:rsidR="000E518C" w:rsidRPr="00270189" w14:paraId="3F2D3688" w14:textId="77777777" w:rsidTr="000E518C">
        <w:trPr>
          <w:trHeight w:val="344"/>
        </w:trPr>
        <w:tc>
          <w:tcPr>
            <w:tcW w:w="6232" w:type="dxa"/>
          </w:tcPr>
          <w:p w14:paraId="2A9A81AD" w14:textId="77777777" w:rsidR="000E518C" w:rsidRPr="00270189" w:rsidRDefault="000E518C" w:rsidP="000E518C">
            <w:pPr>
              <w:autoSpaceDE w:val="0"/>
              <w:autoSpaceDN w:val="0"/>
              <w:adjustRightInd w:val="0"/>
              <w:rPr>
                <w:rFonts w:ascii="Arial" w:hAnsi="Arial" w:cs="Arial"/>
              </w:rPr>
            </w:pPr>
            <w:r w:rsidRPr="00270189">
              <w:rPr>
                <w:rFonts w:ascii="Arial" w:hAnsi="Arial" w:cs="Arial"/>
              </w:rPr>
              <w:t>Défaut de qualité sur les prestations ou leur mode d’exécution cons</w:t>
            </w:r>
            <w:r w:rsidR="008D1523">
              <w:rPr>
                <w:rFonts w:ascii="Arial" w:hAnsi="Arial" w:cs="Arial"/>
              </w:rPr>
              <w:t>taté contradictoirement par le Pouvoir Adjudicateur et le T</w:t>
            </w:r>
            <w:r w:rsidRPr="00270189">
              <w:rPr>
                <w:rFonts w:ascii="Arial" w:hAnsi="Arial" w:cs="Arial"/>
              </w:rPr>
              <w:t>itulaire</w:t>
            </w:r>
            <w:r w:rsidR="004D3A0F" w:rsidRPr="00270189">
              <w:rPr>
                <w:rFonts w:ascii="Arial" w:hAnsi="Arial" w:cs="Arial"/>
              </w:rPr>
              <w:t>.</w:t>
            </w:r>
          </w:p>
        </w:tc>
        <w:tc>
          <w:tcPr>
            <w:tcW w:w="2830" w:type="dxa"/>
          </w:tcPr>
          <w:p w14:paraId="046D83D9" w14:textId="77777777" w:rsidR="004D3A0F" w:rsidRPr="00270189" w:rsidRDefault="004D3A0F" w:rsidP="000E518C">
            <w:pPr>
              <w:autoSpaceDE w:val="0"/>
              <w:autoSpaceDN w:val="0"/>
              <w:adjustRightInd w:val="0"/>
              <w:jc w:val="center"/>
              <w:rPr>
                <w:rFonts w:ascii="Arial" w:hAnsi="Arial" w:cs="Arial"/>
              </w:rPr>
            </w:pPr>
          </w:p>
          <w:p w14:paraId="7867BF92" w14:textId="523C9C8A" w:rsidR="000E518C" w:rsidRPr="00270189" w:rsidRDefault="004446E5" w:rsidP="000E518C">
            <w:pPr>
              <w:autoSpaceDE w:val="0"/>
              <w:autoSpaceDN w:val="0"/>
              <w:adjustRightInd w:val="0"/>
              <w:jc w:val="center"/>
              <w:rPr>
                <w:rFonts w:ascii="Arial" w:hAnsi="Arial" w:cs="Arial"/>
              </w:rPr>
            </w:pPr>
            <w:r>
              <w:rPr>
                <w:rFonts w:ascii="Arial" w:hAnsi="Arial" w:cs="Arial"/>
              </w:rPr>
              <w:t>150 €</w:t>
            </w:r>
            <w:r w:rsidR="000E518C" w:rsidRPr="00270189">
              <w:rPr>
                <w:rFonts w:ascii="Arial" w:hAnsi="Arial" w:cs="Arial"/>
              </w:rPr>
              <w:t xml:space="preserve">/constat </w:t>
            </w:r>
          </w:p>
        </w:tc>
      </w:tr>
      <w:tr w:rsidR="004D3A0F" w:rsidRPr="00270189" w14:paraId="0D57FF9B" w14:textId="77777777" w:rsidTr="000E518C">
        <w:trPr>
          <w:trHeight w:val="344"/>
        </w:trPr>
        <w:tc>
          <w:tcPr>
            <w:tcW w:w="6232" w:type="dxa"/>
          </w:tcPr>
          <w:p w14:paraId="4491C7DD" w14:textId="77777777" w:rsidR="004D3A0F" w:rsidRDefault="004D3A0F" w:rsidP="008D1523">
            <w:pPr>
              <w:autoSpaceDE w:val="0"/>
              <w:autoSpaceDN w:val="0"/>
              <w:adjustRightInd w:val="0"/>
              <w:rPr>
                <w:rFonts w:ascii="Arial" w:hAnsi="Arial" w:cs="Arial"/>
              </w:rPr>
            </w:pPr>
            <w:r w:rsidRPr="00270189">
              <w:rPr>
                <w:rFonts w:ascii="Arial" w:hAnsi="Arial" w:cs="Arial"/>
              </w:rPr>
              <w:t xml:space="preserve">Pour inexécution des prestations due à l’absence </w:t>
            </w:r>
            <w:r w:rsidR="008D1523">
              <w:rPr>
                <w:rFonts w:ascii="Arial" w:hAnsi="Arial" w:cs="Arial"/>
              </w:rPr>
              <w:t xml:space="preserve">de remplacement </w:t>
            </w:r>
            <w:r w:rsidRPr="00270189">
              <w:rPr>
                <w:rFonts w:ascii="Arial" w:hAnsi="Arial" w:cs="Arial"/>
              </w:rPr>
              <w:t>d</w:t>
            </w:r>
            <w:r w:rsidR="008D1523">
              <w:rPr>
                <w:rFonts w:ascii="Arial" w:hAnsi="Arial" w:cs="Arial"/>
              </w:rPr>
              <w:t>e l’agent</w:t>
            </w:r>
            <w:r w:rsidRPr="00270189">
              <w:rPr>
                <w:rFonts w:ascii="Arial" w:hAnsi="Arial" w:cs="Arial"/>
              </w:rPr>
              <w:t xml:space="preserve"> du </w:t>
            </w:r>
            <w:r w:rsidR="008D1523">
              <w:rPr>
                <w:rFonts w:ascii="Arial" w:hAnsi="Arial" w:cs="Arial"/>
              </w:rPr>
              <w:t>T</w:t>
            </w:r>
            <w:r w:rsidRPr="00270189">
              <w:rPr>
                <w:rFonts w:ascii="Arial" w:hAnsi="Arial" w:cs="Arial"/>
              </w:rPr>
              <w:t>itulaire sur le site et sans que ce dernier n’ait informé l’organisme de cette absence.</w:t>
            </w:r>
          </w:p>
          <w:p w14:paraId="27AD3590" w14:textId="77777777" w:rsidR="008D1523" w:rsidRDefault="008D1523" w:rsidP="008D1523">
            <w:pPr>
              <w:autoSpaceDE w:val="0"/>
              <w:autoSpaceDN w:val="0"/>
              <w:adjustRightInd w:val="0"/>
              <w:rPr>
                <w:rFonts w:ascii="Arial" w:hAnsi="Arial" w:cs="Arial"/>
              </w:rPr>
            </w:pPr>
          </w:p>
          <w:p w14:paraId="3AECABB5" w14:textId="77777777" w:rsidR="008D1523" w:rsidRPr="00270189" w:rsidRDefault="008D1523" w:rsidP="008D1523">
            <w:pPr>
              <w:autoSpaceDE w:val="0"/>
              <w:autoSpaceDN w:val="0"/>
              <w:adjustRightInd w:val="0"/>
              <w:rPr>
                <w:rFonts w:ascii="Arial" w:hAnsi="Arial" w:cs="Arial"/>
              </w:rPr>
            </w:pPr>
            <w:r w:rsidRPr="00270189">
              <w:rPr>
                <w:rFonts w:ascii="Arial" w:hAnsi="Arial" w:cs="Arial"/>
              </w:rPr>
              <w:t xml:space="preserve">Si le </w:t>
            </w:r>
            <w:r>
              <w:rPr>
                <w:rFonts w:ascii="Arial" w:hAnsi="Arial" w:cs="Arial"/>
              </w:rPr>
              <w:t>T</w:t>
            </w:r>
            <w:r w:rsidRPr="00270189">
              <w:rPr>
                <w:rFonts w:ascii="Arial" w:hAnsi="Arial" w:cs="Arial"/>
              </w:rPr>
              <w:t>itulaire n'a pas remédié à ces défauts dans les 24 heures</w:t>
            </w:r>
          </w:p>
        </w:tc>
        <w:tc>
          <w:tcPr>
            <w:tcW w:w="2830" w:type="dxa"/>
          </w:tcPr>
          <w:p w14:paraId="248402CA" w14:textId="77777777" w:rsidR="004D3A0F" w:rsidRPr="00270189" w:rsidRDefault="004D3A0F" w:rsidP="004D3A0F">
            <w:pPr>
              <w:autoSpaceDE w:val="0"/>
              <w:autoSpaceDN w:val="0"/>
              <w:adjustRightInd w:val="0"/>
              <w:rPr>
                <w:rFonts w:ascii="Arial" w:hAnsi="Arial" w:cs="Arial"/>
              </w:rPr>
            </w:pPr>
          </w:p>
          <w:p w14:paraId="776BD685" w14:textId="26E47558" w:rsidR="004D3A0F" w:rsidRDefault="004D3A0F" w:rsidP="004D3A0F">
            <w:pPr>
              <w:jc w:val="center"/>
              <w:rPr>
                <w:rFonts w:ascii="Arial" w:hAnsi="Arial" w:cs="Arial"/>
              </w:rPr>
            </w:pPr>
            <w:r w:rsidRPr="00270189">
              <w:rPr>
                <w:rFonts w:ascii="Arial" w:hAnsi="Arial" w:cs="Arial"/>
              </w:rPr>
              <w:t xml:space="preserve">150 </w:t>
            </w:r>
            <w:r w:rsidR="004446E5">
              <w:rPr>
                <w:rFonts w:ascii="Arial" w:hAnsi="Arial" w:cs="Arial"/>
              </w:rPr>
              <w:t>€</w:t>
            </w:r>
            <w:r w:rsidR="008D1523">
              <w:rPr>
                <w:rFonts w:ascii="Arial" w:hAnsi="Arial" w:cs="Arial"/>
              </w:rPr>
              <w:t>/constat</w:t>
            </w:r>
          </w:p>
          <w:p w14:paraId="7F11B608" w14:textId="77777777" w:rsidR="008D1523" w:rsidRDefault="008D1523" w:rsidP="004D3A0F">
            <w:pPr>
              <w:jc w:val="center"/>
              <w:rPr>
                <w:rFonts w:ascii="Arial" w:hAnsi="Arial" w:cs="Arial"/>
              </w:rPr>
            </w:pPr>
          </w:p>
          <w:p w14:paraId="65814BB6" w14:textId="77777777" w:rsidR="008D1523" w:rsidRDefault="008D1523" w:rsidP="004D3A0F">
            <w:pPr>
              <w:jc w:val="center"/>
              <w:rPr>
                <w:rFonts w:ascii="Arial" w:hAnsi="Arial" w:cs="Arial"/>
              </w:rPr>
            </w:pPr>
          </w:p>
          <w:p w14:paraId="2C427A3B" w14:textId="4D28965B" w:rsidR="008D1523" w:rsidRPr="00270189" w:rsidRDefault="008D1523" w:rsidP="004446E5">
            <w:pPr>
              <w:jc w:val="center"/>
              <w:rPr>
                <w:rFonts w:ascii="Arial" w:hAnsi="Arial" w:cs="Arial"/>
              </w:rPr>
            </w:pPr>
            <w:r>
              <w:rPr>
                <w:rFonts w:ascii="Arial" w:hAnsi="Arial" w:cs="Arial"/>
              </w:rPr>
              <w:t xml:space="preserve">300 </w:t>
            </w:r>
            <w:r w:rsidR="004446E5">
              <w:rPr>
                <w:rFonts w:ascii="Arial" w:hAnsi="Arial" w:cs="Arial"/>
              </w:rPr>
              <w:t>€</w:t>
            </w:r>
            <w:r>
              <w:rPr>
                <w:rFonts w:ascii="Arial" w:hAnsi="Arial" w:cs="Arial"/>
              </w:rPr>
              <w:t>/constat</w:t>
            </w:r>
          </w:p>
        </w:tc>
      </w:tr>
    </w:tbl>
    <w:p w14:paraId="03F58C71" w14:textId="77777777" w:rsidR="008827EB" w:rsidRPr="00270189" w:rsidRDefault="008827EB" w:rsidP="008827EB">
      <w:pPr>
        <w:autoSpaceDE w:val="0"/>
        <w:autoSpaceDN w:val="0"/>
        <w:adjustRightInd w:val="0"/>
        <w:jc w:val="both"/>
        <w:rPr>
          <w:rFonts w:ascii="Arial" w:hAnsi="Arial" w:cs="Arial"/>
        </w:rPr>
      </w:pPr>
    </w:p>
    <w:p w14:paraId="7E198830" w14:textId="77777777" w:rsidR="00A4613B" w:rsidRPr="00270189" w:rsidRDefault="00A4613B" w:rsidP="002A15CD">
      <w:pPr>
        <w:pStyle w:val="Titre2"/>
        <w:numPr>
          <w:ilvl w:val="1"/>
          <w:numId w:val="1"/>
        </w:numPr>
        <w:ind w:left="1276"/>
        <w:rPr>
          <w:rFonts w:ascii="Arial" w:eastAsia="Times New Roman" w:hAnsi="Arial" w:cs="Arial"/>
          <w:sz w:val="20"/>
          <w:szCs w:val="20"/>
        </w:rPr>
      </w:pPr>
      <w:bookmarkStart w:id="20" w:name="_Toc202189144"/>
      <w:r w:rsidRPr="00270189">
        <w:rPr>
          <w:rFonts w:ascii="Arial" w:eastAsia="Times New Roman" w:hAnsi="Arial" w:cs="Arial"/>
          <w:sz w:val="20"/>
          <w:szCs w:val="20"/>
        </w:rPr>
        <w:t>Pénalités concernant les prestations avec obligation de résultats</w:t>
      </w:r>
      <w:bookmarkEnd w:id="20"/>
    </w:p>
    <w:p w14:paraId="348AA208" w14:textId="77777777" w:rsidR="008827EB" w:rsidRPr="00270189" w:rsidRDefault="008827EB" w:rsidP="008827EB">
      <w:pPr>
        <w:jc w:val="both"/>
        <w:rPr>
          <w:rFonts w:ascii="Arial" w:hAnsi="Arial" w:cs="Arial"/>
        </w:rPr>
      </w:pPr>
    </w:p>
    <w:p w14:paraId="4576EBD7" w14:textId="77777777" w:rsidR="00B11DE1" w:rsidRDefault="00B11DE1" w:rsidP="00B11DE1">
      <w:pPr>
        <w:jc w:val="both"/>
        <w:rPr>
          <w:rFonts w:ascii="Arial" w:hAnsi="Arial" w:cs="Arial"/>
        </w:rPr>
      </w:pPr>
      <w:r w:rsidRPr="00270189">
        <w:rPr>
          <w:rFonts w:ascii="Arial" w:hAnsi="Arial" w:cs="Arial"/>
        </w:rPr>
        <w:t>Indépendamment et cumulativement, il p</w:t>
      </w:r>
      <w:r w:rsidR="008D1523">
        <w:rPr>
          <w:rFonts w:ascii="Arial" w:hAnsi="Arial" w:cs="Arial"/>
        </w:rPr>
        <w:t>eut</w:t>
      </w:r>
      <w:r w:rsidRPr="00270189">
        <w:rPr>
          <w:rFonts w:ascii="Arial" w:hAnsi="Arial" w:cs="Arial"/>
        </w:rPr>
        <w:t xml:space="preserve"> être fait application des pénalités suivantes sans avertissement préalable.</w:t>
      </w:r>
    </w:p>
    <w:p w14:paraId="7E427643" w14:textId="77777777" w:rsidR="008D1523" w:rsidRDefault="008D1523" w:rsidP="00B11DE1">
      <w:pPr>
        <w:jc w:val="both"/>
        <w:rPr>
          <w:rFonts w:ascii="Arial" w:hAnsi="Arial" w:cs="Arial"/>
        </w:rPr>
      </w:pPr>
    </w:p>
    <w:tbl>
      <w:tblPr>
        <w:tblStyle w:val="Grilledutableau"/>
        <w:tblW w:w="0" w:type="auto"/>
        <w:tblLook w:val="04A0" w:firstRow="1" w:lastRow="0" w:firstColumn="1" w:lastColumn="0" w:noHBand="0" w:noVBand="1"/>
      </w:tblPr>
      <w:tblGrid>
        <w:gridCol w:w="6232"/>
        <w:gridCol w:w="2830"/>
      </w:tblGrid>
      <w:tr w:rsidR="008D1523" w:rsidRPr="00270189" w14:paraId="0F599E99" w14:textId="77777777" w:rsidTr="009B0A14">
        <w:tc>
          <w:tcPr>
            <w:tcW w:w="6232" w:type="dxa"/>
            <w:shd w:val="clear" w:color="auto" w:fill="9CC2E5" w:themeFill="accent1" w:themeFillTint="99"/>
          </w:tcPr>
          <w:p w14:paraId="56BFDC67" w14:textId="77777777" w:rsidR="008D1523" w:rsidRPr="00270189" w:rsidRDefault="008D1523" w:rsidP="009B0A14">
            <w:pPr>
              <w:autoSpaceDE w:val="0"/>
              <w:autoSpaceDN w:val="0"/>
              <w:adjustRightInd w:val="0"/>
              <w:jc w:val="center"/>
              <w:rPr>
                <w:rFonts w:ascii="Arial" w:hAnsi="Arial" w:cs="Arial"/>
              </w:rPr>
            </w:pPr>
            <w:r w:rsidRPr="00270189">
              <w:rPr>
                <w:rFonts w:ascii="Arial" w:hAnsi="Arial" w:cs="Arial"/>
              </w:rPr>
              <w:t>Objet de la pénalité</w:t>
            </w:r>
          </w:p>
        </w:tc>
        <w:tc>
          <w:tcPr>
            <w:tcW w:w="2830" w:type="dxa"/>
            <w:shd w:val="clear" w:color="auto" w:fill="9CC2E5" w:themeFill="accent1" w:themeFillTint="99"/>
          </w:tcPr>
          <w:p w14:paraId="19774332" w14:textId="77777777" w:rsidR="008D1523" w:rsidRPr="00270189" w:rsidRDefault="008D1523" w:rsidP="009B0A14">
            <w:pPr>
              <w:autoSpaceDE w:val="0"/>
              <w:autoSpaceDN w:val="0"/>
              <w:adjustRightInd w:val="0"/>
              <w:jc w:val="center"/>
              <w:rPr>
                <w:rFonts w:ascii="Arial" w:hAnsi="Arial" w:cs="Arial"/>
              </w:rPr>
            </w:pPr>
            <w:r w:rsidRPr="00270189">
              <w:rPr>
                <w:rFonts w:ascii="Arial" w:hAnsi="Arial" w:cs="Arial"/>
              </w:rPr>
              <w:t>Montant de la pénalité</w:t>
            </w:r>
          </w:p>
        </w:tc>
      </w:tr>
      <w:tr w:rsidR="008D1523" w:rsidRPr="00270189" w14:paraId="2B30D25E" w14:textId="77777777" w:rsidTr="009B0A14">
        <w:trPr>
          <w:trHeight w:val="344"/>
        </w:trPr>
        <w:tc>
          <w:tcPr>
            <w:tcW w:w="6232" w:type="dxa"/>
          </w:tcPr>
          <w:p w14:paraId="7C26075B" w14:textId="77777777" w:rsidR="008D1523" w:rsidRPr="00A11248" w:rsidRDefault="008D1523" w:rsidP="009B0A14">
            <w:pPr>
              <w:autoSpaceDE w:val="0"/>
              <w:autoSpaceDN w:val="0"/>
              <w:adjustRightInd w:val="0"/>
              <w:rPr>
                <w:rFonts w:ascii="Arial" w:hAnsi="Arial" w:cs="Arial"/>
              </w:rPr>
            </w:pPr>
            <w:r w:rsidRPr="00A11248">
              <w:rPr>
                <w:rFonts w:ascii="Arial" w:hAnsi="Arial" w:cs="Arial"/>
              </w:rPr>
              <w:t>Non-respect du calendrier des prestations annexées à l’acte d’engagement</w:t>
            </w:r>
          </w:p>
        </w:tc>
        <w:tc>
          <w:tcPr>
            <w:tcW w:w="2830" w:type="dxa"/>
          </w:tcPr>
          <w:p w14:paraId="59F51B9A" w14:textId="5A953B69" w:rsidR="008D1523" w:rsidRPr="00270189" w:rsidRDefault="008D1523" w:rsidP="004446E5">
            <w:pPr>
              <w:autoSpaceDE w:val="0"/>
              <w:autoSpaceDN w:val="0"/>
              <w:adjustRightInd w:val="0"/>
              <w:jc w:val="center"/>
              <w:rPr>
                <w:rFonts w:ascii="Arial" w:hAnsi="Arial" w:cs="Arial"/>
              </w:rPr>
            </w:pPr>
            <w:r>
              <w:rPr>
                <w:rFonts w:ascii="Arial" w:hAnsi="Arial" w:cs="Arial"/>
              </w:rPr>
              <w:t>80</w:t>
            </w:r>
            <w:r w:rsidRPr="00270189">
              <w:rPr>
                <w:rFonts w:ascii="Arial" w:hAnsi="Arial" w:cs="Arial"/>
              </w:rPr>
              <w:t xml:space="preserve"> </w:t>
            </w:r>
            <w:r w:rsidR="004446E5">
              <w:rPr>
                <w:rFonts w:ascii="Arial" w:hAnsi="Arial" w:cs="Arial"/>
              </w:rPr>
              <w:t>€</w:t>
            </w:r>
            <w:r w:rsidRPr="00270189">
              <w:rPr>
                <w:rFonts w:ascii="Arial" w:hAnsi="Arial" w:cs="Arial"/>
              </w:rPr>
              <w:t>/</w:t>
            </w:r>
            <w:r>
              <w:rPr>
                <w:rFonts w:ascii="Arial" w:hAnsi="Arial" w:cs="Arial"/>
              </w:rPr>
              <w:t>jour de retard</w:t>
            </w:r>
          </w:p>
        </w:tc>
      </w:tr>
      <w:tr w:rsidR="008D1523" w:rsidRPr="00270189" w14:paraId="49A59811" w14:textId="77777777" w:rsidTr="009B0A14">
        <w:trPr>
          <w:trHeight w:val="344"/>
        </w:trPr>
        <w:tc>
          <w:tcPr>
            <w:tcW w:w="6232" w:type="dxa"/>
          </w:tcPr>
          <w:p w14:paraId="0B031773" w14:textId="77777777" w:rsidR="008D1523" w:rsidRPr="00A11248" w:rsidRDefault="008D1523" w:rsidP="009B0A14">
            <w:pPr>
              <w:autoSpaceDE w:val="0"/>
              <w:autoSpaceDN w:val="0"/>
              <w:adjustRightInd w:val="0"/>
              <w:rPr>
                <w:rFonts w:ascii="Arial" w:hAnsi="Arial" w:cs="Arial"/>
              </w:rPr>
            </w:pPr>
            <w:r w:rsidRPr="00A11248">
              <w:rPr>
                <w:rFonts w:ascii="Arial" w:hAnsi="Arial" w:cs="Arial"/>
              </w:rPr>
              <w:t>L’absence du représentant du titulaire aux réunions et contrôle programmés en commun</w:t>
            </w:r>
          </w:p>
        </w:tc>
        <w:tc>
          <w:tcPr>
            <w:tcW w:w="2830" w:type="dxa"/>
          </w:tcPr>
          <w:p w14:paraId="10A74C34" w14:textId="06A8E3FA" w:rsidR="008D1523" w:rsidRDefault="008D1523" w:rsidP="009B0A14">
            <w:pPr>
              <w:jc w:val="center"/>
              <w:rPr>
                <w:rFonts w:ascii="Arial" w:hAnsi="Arial" w:cs="Arial"/>
              </w:rPr>
            </w:pPr>
            <w:r>
              <w:rPr>
                <w:rFonts w:ascii="Arial" w:hAnsi="Arial" w:cs="Arial"/>
              </w:rPr>
              <w:t>80</w:t>
            </w:r>
            <w:r w:rsidRPr="00270189">
              <w:rPr>
                <w:rFonts w:ascii="Arial" w:hAnsi="Arial" w:cs="Arial"/>
              </w:rPr>
              <w:t xml:space="preserve"> </w:t>
            </w:r>
            <w:r w:rsidR="004446E5">
              <w:rPr>
                <w:rFonts w:ascii="Arial" w:hAnsi="Arial" w:cs="Arial"/>
              </w:rPr>
              <w:t>€</w:t>
            </w:r>
            <w:r>
              <w:rPr>
                <w:rFonts w:ascii="Arial" w:hAnsi="Arial" w:cs="Arial"/>
              </w:rPr>
              <w:t>/absence</w:t>
            </w:r>
          </w:p>
          <w:p w14:paraId="7D232DEB" w14:textId="77777777" w:rsidR="008D1523" w:rsidRPr="00270189" w:rsidRDefault="008D1523" w:rsidP="009B0A14">
            <w:pPr>
              <w:jc w:val="center"/>
              <w:rPr>
                <w:rFonts w:ascii="Arial" w:hAnsi="Arial" w:cs="Arial"/>
              </w:rPr>
            </w:pPr>
          </w:p>
        </w:tc>
      </w:tr>
    </w:tbl>
    <w:p w14:paraId="70C79C37" w14:textId="77777777" w:rsidR="008D1523" w:rsidRPr="00270189" w:rsidRDefault="008D1523" w:rsidP="00B11DE1">
      <w:pPr>
        <w:jc w:val="both"/>
        <w:rPr>
          <w:rFonts w:ascii="Arial" w:hAnsi="Arial" w:cs="Arial"/>
        </w:rPr>
      </w:pPr>
    </w:p>
    <w:p w14:paraId="34C0D43B" w14:textId="77777777" w:rsidR="00B11DE1" w:rsidRPr="00270189" w:rsidRDefault="0060182F" w:rsidP="00B11DE1">
      <w:pPr>
        <w:tabs>
          <w:tab w:val="left" w:pos="851"/>
        </w:tabs>
        <w:spacing w:before="120"/>
        <w:jc w:val="both"/>
        <w:rPr>
          <w:rFonts w:ascii="Arial" w:hAnsi="Arial" w:cs="Arial"/>
          <w:b/>
        </w:rPr>
      </w:pPr>
      <w:r w:rsidRPr="0060182F">
        <w:rPr>
          <w:rFonts w:ascii="Arial" w:hAnsi="Arial" w:cs="Arial"/>
          <w:b/>
          <w:u w:val="single"/>
        </w:rPr>
        <w:t xml:space="preserve">Disposition Lot 1 et 2 - </w:t>
      </w:r>
      <w:r w:rsidR="00B11DE1" w:rsidRPr="0060182F">
        <w:rPr>
          <w:rFonts w:ascii="Arial" w:hAnsi="Arial" w:cs="Arial"/>
          <w:b/>
          <w:u w:val="single"/>
        </w:rPr>
        <w:t>Pénalités pour résultats non atteints</w:t>
      </w:r>
      <w:r w:rsidR="00B11DE1" w:rsidRPr="00270189">
        <w:rPr>
          <w:rFonts w:ascii="Arial" w:hAnsi="Arial" w:cs="Arial"/>
          <w:b/>
        </w:rPr>
        <w:t> :</w:t>
      </w:r>
    </w:p>
    <w:p w14:paraId="649AA4C9" w14:textId="77777777" w:rsidR="005814C7" w:rsidRPr="00270189" w:rsidRDefault="005814C7" w:rsidP="00B11DE1">
      <w:pPr>
        <w:tabs>
          <w:tab w:val="left" w:pos="851"/>
        </w:tabs>
        <w:spacing w:before="120"/>
        <w:jc w:val="both"/>
        <w:rPr>
          <w:rFonts w:ascii="Arial" w:hAnsi="Arial" w:cs="Arial"/>
          <w:b/>
        </w:rPr>
      </w:pPr>
    </w:p>
    <w:tbl>
      <w:tblPr>
        <w:tblStyle w:val="Grilledutableau"/>
        <w:tblW w:w="0" w:type="auto"/>
        <w:tblLook w:val="04A0" w:firstRow="1" w:lastRow="0" w:firstColumn="1" w:lastColumn="0" w:noHBand="0" w:noVBand="1"/>
      </w:tblPr>
      <w:tblGrid>
        <w:gridCol w:w="4531"/>
        <w:gridCol w:w="4531"/>
      </w:tblGrid>
      <w:tr w:rsidR="005814C7" w:rsidRPr="00270189" w14:paraId="05EE895D" w14:textId="77777777" w:rsidTr="005814C7">
        <w:trPr>
          <w:trHeight w:val="104"/>
        </w:trPr>
        <w:tc>
          <w:tcPr>
            <w:tcW w:w="4531" w:type="dxa"/>
            <w:shd w:val="clear" w:color="auto" w:fill="9CC2E5" w:themeFill="accent1" w:themeFillTint="99"/>
          </w:tcPr>
          <w:p w14:paraId="1BB0AC8E" w14:textId="77777777" w:rsidR="005814C7" w:rsidRPr="00270189" w:rsidRDefault="005814C7" w:rsidP="005814C7">
            <w:pPr>
              <w:tabs>
                <w:tab w:val="left" w:pos="851"/>
              </w:tabs>
              <w:spacing w:before="120"/>
              <w:ind w:firstLine="708"/>
              <w:jc w:val="center"/>
              <w:rPr>
                <w:rFonts w:ascii="Arial" w:hAnsi="Arial" w:cs="Arial"/>
                <w:b/>
              </w:rPr>
            </w:pPr>
            <w:r w:rsidRPr="00270189">
              <w:rPr>
                <w:rFonts w:ascii="Arial" w:hAnsi="Arial" w:cs="Arial"/>
                <w:b/>
              </w:rPr>
              <w:t>Objet de la pénalité</w:t>
            </w:r>
          </w:p>
        </w:tc>
        <w:tc>
          <w:tcPr>
            <w:tcW w:w="4531" w:type="dxa"/>
            <w:shd w:val="clear" w:color="auto" w:fill="9CC2E5" w:themeFill="accent1" w:themeFillTint="99"/>
          </w:tcPr>
          <w:p w14:paraId="63D88EE3" w14:textId="77777777" w:rsidR="005814C7" w:rsidRPr="00270189" w:rsidRDefault="005814C7" w:rsidP="005814C7">
            <w:pPr>
              <w:tabs>
                <w:tab w:val="left" w:pos="851"/>
              </w:tabs>
              <w:spacing w:before="120"/>
              <w:jc w:val="center"/>
              <w:rPr>
                <w:rFonts w:ascii="Arial" w:hAnsi="Arial" w:cs="Arial"/>
                <w:b/>
              </w:rPr>
            </w:pPr>
            <w:r w:rsidRPr="00270189">
              <w:rPr>
                <w:rFonts w:ascii="Arial" w:hAnsi="Arial" w:cs="Arial"/>
                <w:b/>
              </w:rPr>
              <w:t xml:space="preserve">Montant de la pénalité </w:t>
            </w:r>
          </w:p>
        </w:tc>
      </w:tr>
      <w:tr w:rsidR="005814C7" w:rsidRPr="00270189" w14:paraId="61C07A19" w14:textId="77777777" w:rsidTr="005814C7">
        <w:tc>
          <w:tcPr>
            <w:tcW w:w="4531" w:type="dxa"/>
          </w:tcPr>
          <w:p w14:paraId="2B1861AB" w14:textId="77777777" w:rsidR="005814C7" w:rsidRPr="00270189" w:rsidRDefault="005814C7" w:rsidP="00B11DE1">
            <w:pPr>
              <w:tabs>
                <w:tab w:val="left" w:pos="851"/>
              </w:tabs>
              <w:spacing w:before="120"/>
              <w:jc w:val="both"/>
              <w:rPr>
                <w:rFonts w:ascii="Arial" w:hAnsi="Arial" w:cs="Arial"/>
                <w:b/>
              </w:rPr>
            </w:pPr>
            <w:r w:rsidRPr="00270189">
              <w:rPr>
                <w:rFonts w:ascii="Arial" w:hAnsi="Arial" w:cs="Arial"/>
              </w:rPr>
              <w:t xml:space="preserve">Si la </w:t>
            </w:r>
            <w:r w:rsidRPr="00270189">
              <w:rPr>
                <w:rFonts w:ascii="Arial" w:hAnsi="Arial" w:cs="Arial"/>
                <w:b/>
              </w:rPr>
              <w:t>note obtenue</w:t>
            </w:r>
            <w:r w:rsidRPr="00270189">
              <w:rPr>
                <w:rFonts w:ascii="Arial" w:hAnsi="Arial" w:cs="Arial"/>
              </w:rPr>
              <w:t xml:space="preserve"> lors des contrôles de qualité est comprise </w:t>
            </w:r>
            <w:r w:rsidRPr="00270189">
              <w:rPr>
                <w:rFonts w:ascii="Arial" w:hAnsi="Arial" w:cs="Arial"/>
                <w:b/>
              </w:rPr>
              <w:t>entre 85 et 80 sur 100</w:t>
            </w:r>
          </w:p>
        </w:tc>
        <w:tc>
          <w:tcPr>
            <w:tcW w:w="4531" w:type="dxa"/>
          </w:tcPr>
          <w:p w14:paraId="6167AF64" w14:textId="36096EEB" w:rsidR="005814C7" w:rsidRPr="00270189" w:rsidRDefault="005814C7" w:rsidP="004446E5">
            <w:pPr>
              <w:tabs>
                <w:tab w:val="left" w:pos="851"/>
              </w:tabs>
              <w:spacing w:before="120"/>
              <w:jc w:val="center"/>
              <w:rPr>
                <w:rFonts w:ascii="Arial" w:hAnsi="Arial" w:cs="Arial"/>
                <w:b/>
              </w:rPr>
            </w:pPr>
            <w:r w:rsidRPr="00270189">
              <w:rPr>
                <w:rFonts w:ascii="Arial" w:hAnsi="Arial" w:cs="Arial"/>
                <w:b/>
              </w:rPr>
              <w:t xml:space="preserve">80 </w:t>
            </w:r>
            <w:r w:rsidR="004446E5">
              <w:rPr>
                <w:rFonts w:ascii="Arial" w:hAnsi="Arial" w:cs="Arial"/>
                <w:b/>
              </w:rPr>
              <w:t>€</w:t>
            </w:r>
            <w:r w:rsidRPr="00270189">
              <w:rPr>
                <w:rFonts w:ascii="Arial" w:hAnsi="Arial" w:cs="Arial"/>
              </w:rPr>
              <w:t xml:space="preserve"> sera appliquée automatiquement</w:t>
            </w:r>
          </w:p>
        </w:tc>
      </w:tr>
      <w:tr w:rsidR="005814C7" w:rsidRPr="00270189" w14:paraId="2CE8AF44" w14:textId="77777777" w:rsidTr="005814C7">
        <w:tc>
          <w:tcPr>
            <w:tcW w:w="4531" w:type="dxa"/>
          </w:tcPr>
          <w:p w14:paraId="30190B11" w14:textId="77777777" w:rsidR="005814C7" w:rsidRPr="00270189" w:rsidRDefault="005814C7" w:rsidP="00B11DE1">
            <w:pPr>
              <w:tabs>
                <w:tab w:val="left" w:pos="851"/>
              </w:tabs>
              <w:spacing w:before="120"/>
              <w:jc w:val="both"/>
              <w:rPr>
                <w:rFonts w:ascii="Arial" w:hAnsi="Arial" w:cs="Arial"/>
              </w:rPr>
            </w:pPr>
            <w:r w:rsidRPr="00270189">
              <w:rPr>
                <w:rFonts w:ascii="Arial" w:hAnsi="Arial" w:cs="Arial"/>
              </w:rPr>
              <w:t xml:space="preserve">Si la </w:t>
            </w:r>
            <w:r w:rsidRPr="00270189">
              <w:rPr>
                <w:rFonts w:ascii="Arial" w:hAnsi="Arial" w:cs="Arial"/>
                <w:b/>
              </w:rPr>
              <w:t>note obtenue</w:t>
            </w:r>
            <w:r w:rsidRPr="00270189">
              <w:rPr>
                <w:rFonts w:ascii="Arial" w:hAnsi="Arial" w:cs="Arial"/>
              </w:rPr>
              <w:t xml:space="preserve"> lors des contrôles de qualité est comprise </w:t>
            </w:r>
            <w:r w:rsidRPr="00270189">
              <w:rPr>
                <w:rFonts w:ascii="Arial" w:hAnsi="Arial" w:cs="Arial"/>
                <w:b/>
              </w:rPr>
              <w:t>entre 70 et 80 sur 100</w:t>
            </w:r>
          </w:p>
        </w:tc>
        <w:tc>
          <w:tcPr>
            <w:tcW w:w="4531" w:type="dxa"/>
          </w:tcPr>
          <w:p w14:paraId="4BCA59ED" w14:textId="14CDE75C" w:rsidR="005814C7" w:rsidRPr="00270189" w:rsidRDefault="005814C7" w:rsidP="004446E5">
            <w:pPr>
              <w:tabs>
                <w:tab w:val="left" w:pos="851"/>
              </w:tabs>
              <w:spacing w:before="120"/>
              <w:jc w:val="center"/>
              <w:rPr>
                <w:rFonts w:ascii="Arial" w:hAnsi="Arial" w:cs="Arial"/>
                <w:b/>
              </w:rPr>
            </w:pPr>
            <w:r w:rsidRPr="00270189">
              <w:rPr>
                <w:rFonts w:ascii="Arial" w:hAnsi="Arial" w:cs="Arial"/>
                <w:b/>
              </w:rPr>
              <w:t xml:space="preserve">200 </w:t>
            </w:r>
            <w:r w:rsidR="004446E5">
              <w:rPr>
                <w:rFonts w:ascii="Arial" w:hAnsi="Arial" w:cs="Arial"/>
                <w:b/>
              </w:rPr>
              <w:t>€</w:t>
            </w:r>
            <w:r w:rsidRPr="00270189">
              <w:rPr>
                <w:rFonts w:ascii="Arial" w:hAnsi="Arial" w:cs="Arial"/>
              </w:rPr>
              <w:t xml:space="preserve"> sera appliquée automatiquement</w:t>
            </w:r>
          </w:p>
        </w:tc>
      </w:tr>
      <w:tr w:rsidR="005814C7" w:rsidRPr="00270189" w14:paraId="1CB8E05B" w14:textId="77777777" w:rsidTr="005814C7">
        <w:tc>
          <w:tcPr>
            <w:tcW w:w="4531" w:type="dxa"/>
          </w:tcPr>
          <w:p w14:paraId="75989932" w14:textId="77777777" w:rsidR="005814C7" w:rsidRPr="00270189" w:rsidRDefault="005814C7" w:rsidP="00B11DE1">
            <w:pPr>
              <w:tabs>
                <w:tab w:val="left" w:pos="851"/>
              </w:tabs>
              <w:spacing w:before="120"/>
              <w:jc w:val="both"/>
              <w:rPr>
                <w:rFonts w:ascii="Arial" w:hAnsi="Arial" w:cs="Arial"/>
              </w:rPr>
            </w:pPr>
            <w:r w:rsidRPr="00270189">
              <w:rPr>
                <w:rFonts w:ascii="Arial" w:hAnsi="Arial" w:cs="Arial"/>
              </w:rPr>
              <w:t xml:space="preserve">Si la </w:t>
            </w:r>
            <w:r w:rsidRPr="00270189">
              <w:rPr>
                <w:rFonts w:ascii="Arial" w:hAnsi="Arial" w:cs="Arial"/>
                <w:b/>
              </w:rPr>
              <w:t>note obtenue</w:t>
            </w:r>
            <w:r w:rsidRPr="00270189">
              <w:rPr>
                <w:rFonts w:ascii="Arial" w:hAnsi="Arial" w:cs="Arial"/>
              </w:rPr>
              <w:t xml:space="preserve"> lors des contrôles de qualité est comprise </w:t>
            </w:r>
            <w:r w:rsidRPr="00270189">
              <w:rPr>
                <w:rFonts w:ascii="Arial" w:hAnsi="Arial" w:cs="Arial"/>
                <w:b/>
              </w:rPr>
              <w:t>entre 60 et 70 sur 100</w:t>
            </w:r>
          </w:p>
        </w:tc>
        <w:tc>
          <w:tcPr>
            <w:tcW w:w="4531" w:type="dxa"/>
          </w:tcPr>
          <w:p w14:paraId="7A39F6AA" w14:textId="15D5E3EF" w:rsidR="005814C7" w:rsidRPr="00270189" w:rsidRDefault="005814C7" w:rsidP="004446E5">
            <w:pPr>
              <w:tabs>
                <w:tab w:val="left" w:pos="851"/>
              </w:tabs>
              <w:spacing w:before="120"/>
              <w:jc w:val="center"/>
              <w:rPr>
                <w:rFonts w:ascii="Arial" w:hAnsi="Arial" w:cs="Arial"/>
                <w:b/>
              </w:rPr>
            </w:pPr>
            <w:r w:rsidRPr="00270189">
              <w:rPr>
                <w:rFonts w:ascii="Arial" w:hAnsi="Arial" w:cs="Arial"/>
                <w:b/>
              </w:rPr>
              <w:t xml:space="preserve">500 </w:t>
            </w:r>
            <w:r w:rsidR="004446E5">
              <w:rPr>
                <w:rFonts w:ascii="Arial" w:hAnsi="Arial" w:cs="Arial"/>
                <w:b/>
              </w:rPr>
              <w:t>€</w:t>
            </w:r>
            <w:r w:rsidRPr="00270189">
              <w:rPr>
                <w:rFonts w:ascii="Arial" w:hAnsi="Arial" w:cs="Arial"/>
              </w:rPr>
              <w:t xml:space="preserve"> sera appliquée automatiquement</w:t>
            </w:r>
          </w:p>
        </w:tc>
      </w:tr>
    </w:tbl>
    <w:p w14:paraId="7B83BBA0" w14:textId="77777777" w:rsidR="00B11DE1" w:rsidRDefault="00B11DE1" w:rsidP="005814C7">
      <w:pPr>
        <w:tabs>
          <w:tab w:val="left" w:pos="1134"/>
        </w:tabs>
        <w:jc w:val="both"/>
        <w:rPr>
          <w:rFonts w:ascii="Arial" w:hAnsi="Arial" w:cs="Arial"/>
        </w:rPr>
      </w:pPr>
    </w:p>
    <w:p w14:paraId="07C1EEA7" w14:textId="77777777" w:rsidR="00237753" w:rsidRDefault="00237753" w:rsidP="005814C7">
      <w:pPr>
        <w:tabs>
          <w:tab w:val="left" w:pos="1134"/>
        </w:tabs>
        <w:jc w:val="both"/>
        <w:rPr>
          <w:rFonts w:ascii="Arial" w:hAnsi="Arial" w:cs="Arial"/>
        </w:rPr>
      </w:pPr>
    </w:p>
    <w:p w14:paraId="35ED2428" w14:textId="77777777" w:rsidR="00237753" w:rsidRPr="00237753" w:rsidRDefault="00237753" w:rsidP="00237753">
      <w:pPr>
        <w:tabs>
          <w:tab w:val="left" w:pos="1134"/>
        </w:tabs>
        <w:jc w:val="both"/>
        <w:rPr>
          <w:rFonts w:ascii="Arial" w:hAnsi="Arial" w:cs="Arial"/>
          <w:b/>
          <w:u w:val="single"/>
        </w:rPr>
      </w:pPr>
      <w:r w:rsidRPr="00237753">
        <w:rPr>
          <w:rFonts w:ascii="Arial" w:hAnsi="Arial" w:cs="Arial"/>
          <w:b/>
          <w:u w:val="single"/>
        </w:rPr>
        <w:t>Disposition lot 3 –</w:t>
      </w:r>
      <w:r w:rsidR="0060182F">
        <w:rPr>
          <w:rFonts w:ascii="Arial" w:hAnsi="Arial" w:cs="Arial"/>
          <w:b/>
          <w:u w:val="single"/>
        </w:rPr>
        <w:t xml:space="preserve"> </w:t>
      </w:r>
      <w:r w:rsidRPr="00237753">
        <w:rPr>
          <w:rFonts w:ascii="Arial" w:hAnsi="Arial" w:cs="Arial"/>
          <w:b/>
          <w:u w:val="single"/>
        </w:rPr>
        <w:t>Pénalités pour résultats non atteints :</w:t>
      </w:r>
    </w:p>
    <w:p w14:paraId="6590E1CE" w14:textId="77777777" w:rsidR="00237753" w:rsidRPr="00237753" w:rsidRDefault="00237753" w:rsidP="00237753">
      <w:pPr>
        <w:tabs>
          <w:tab w:val="left" w:pos="1134"/>
        </w:tabs>
        <w:jc w:val="both"/>
        <w:rPr>
          <w:rFonts w:ascii="Arial" w:hAnsi="Arial" w:cs="Arial"/>
        </w:rPr>
      </w:pPr>
    </w:p>
    <w:p w14:paraId="02337C6C" w14:textId="77777777" w:rsidR="00237753" w:rsidRPr="00237753" w:rsidRDefault="00237753" w:rsidP="00237753">
      <w:pPr>
        <w:tabs>
          <w:tab w:val="left" w:pos="1134"/>
        </w:tabs>
        <w:jc w:val="both"/>
        <w:rPr>
          <w:rFonts w:ascii="Arial" w:hAnsi="Arial" w:cs="Arial"/>
        </w:rPr>
      </w:pPr>
      <w:r w:rsidRPr="00237753">
        <w:rPr>
          <w:rFonts w:ascii="Arial" w:hAnsi="Arial" w:cs="Arial"/>
        </w:rPr>
        <w:t>A la suite du contrôle contradictoire, il pourra être appliqué une pénalité aux résultats, dès lors que les objectifs définis au CCTP ne seraient pas obtenus.</w:t>
      </w:r>
    </w:p>
    <w:p w14:paraId="0C38F3E2" w14:textId="77777777" w:rsidR="00237753" w:rsidRPr="00237753" w:rsidRDefault="00237753" w:rsidP="00237753">
      <w:pPr>
        <w:tabs>
          <w:tab w:val="left" w:pos="1134"/>
        </w:tabs>
        <w:jc w:val="both"/>
        <w:rPr>
          <w:rFonts w:ascii="Arial" w:hAnsi="Arial" w:cs="Arial"/>
        </w:rPr>
      </w:pPr>
    </w:p>
    <w:p w14:paraId="7FF0E4DD" w14:textId="77777777" w:rsidR="0060182F" w:rsidRDefault="0060182F" w:rsidP="00237753">
      <w:pPr>
        <w:tabs>
          <w:tab w:val="left" w:pos="1134"/>
        </w:tabs>
        <w:jc w:val="both"/>
        <w:rPr>
          <w:rFonts w:ascii="Arial" w:hAnsi="Arial" w:cs="Arial"/>
        </w:rPr>
      </w:pPr>
    </w:p>
    <w:p w14:paraId="5788F938" w14:textId="77777777" w:rsidR="0060182F" w:rsidRDefault="0060182F" w:rsidP="00237753">
      <w:pPr>
        <w:tabs>
          <w:tab w:val="left" w:pos="1134"/>
        </w:tabs>
        <w:jc w:val="both"/>
        <w:rPr>
          <w:rFonts w:ascii="Arial" w:hAnsi="Arial" w:cs="Arial"/>
        </w:rPr>
      </w:pPr>
    </w:p>
    <w:p w14:paraId="3CCDCF82" w14:textId="77777777" w:rsidR="0060182F" w:rsidRDefault="0060182F" w:rsidP="00237753">
      <w:pPr>
        <w:tabs>
          <w:tab w:val="left" w:pos="1134"/>
        </w:tabs>
        <w:jc w:val="both"/>
        <w:rPr>
          <w:rFonts w:ascii="Arial" w:hAnsi="Arial" w:cs="Arial"/>
        </w:rPr>
      </w:pPr>
    </w:p>
    <w:p w14:paraId="3E9E72DC" w14:textId="77777777" w:rsidR="00237753" w:rsidRPr="00237753" w:rsidRDefault="00237753" w:rsidP="00237753">
      <w:pPr>
        <w:tabs>
          <w:tab w:val="left" w:pos="1134"/>
        </w:tabs>
        <w:jc w:val="both"/>
        <w:rPr>
          <w:rFonts w:ascii="Arial" w:hAnsi="Arial" w:cs="Arial"/>
        </w:rPr>
      </w:pPr>
      <w:r w:rsidRPr="00237753">
        <w:rPr>
          <w:rFonts w:ascii="Arial" w:hAnsi="Arial" w:cs="Arial"/>
        </w:rPr>
        <w:t>Après le contrôle des prestations, établi contradictoirement par les deux parties, si le % de qualité est inférieur à :</w:t>
      </w:r>
    </w:p>
    <w:p w14:paraId="5FA94A72" w14:textId="77777777" w:rsidR="00237753" w:rsidRPr="00237753" w:rsidRDefault="00237753" w:rsidP="00237753">
      <w:pPr>
        <w:tabs>
          <w:tab w:val="left" w:pos="1134"/>
        </w:tabs>
        <w:jc w:val="both"/>
        <w:rPr>
          <w:rFonts w:ascii="Arial" w:hAnsi="Arial" w:cs="Arial"/>
        </w:rPr>
      </w:pPr>
    </w:p>
    <w:p w14:paraId="7C99E029" w14:textId="766FBE15" w:rsidR="00237753" w:rsidRPr="00237753" w:rsidRDefault="00237753" w:rsidP="00237753">
      <w:pPr>
        <w:numPr>
          <w:ilvl w:val="0"/>
          <w:numId w:val="35"/>
        </w:numPr>
        <w:tabs>
          <w:tab w:val="left" w:pos="1134"/>
        </w:tabs>
        <w:jc w:val="both"/>
        <w:rPr>
          <w:rFonts w:ascii="Arial" w:hAnsi="Arial" w:cs="Arial"/>
        </w:rPr>
      </w:pPr>
      <w:r w:rsidRPr="00237753">
        <w:rPr>
          <w:rFonts w:ascii="Arial" w:hAnsi="Arial" w:cs="Arial"/>
        </w:rPr>
        <w:t xml:space="preserve">95% pour les locaux en bio nettoyage, il pourra être appliqué une pénalité d'un montant de </w:t>
      </w:r>
      <w:r w:rsidR="004446E5">
        <w:rPr>
          <w:rFonts w:ascii="Arial" w:hAnsi="Arial" w:cs="Arial"/>
          <w:b/>
        </w:rPr>
        <w:t>250 €</w:t>
      </w:r>
      <w:r w:rsidRPr="00237753">
        <w:rPr>
          <w:rFonts w:ascii="Arial" w:hAnsi="Arial" w:cs="Arial"/>
          <w:b/>
        </w:rPr>
        <w:t>.</w:t>
      </w:r>
    </w:p>
    <w:p w14:paraId="3639828D" w14:textId="77777777" w:rsidR="00237753" w:rsidRPr="00237753" w:rsidRDefault="00237753" w:rsidP="00237753">
      <w:pPr>
        <w:tabs>
          <w:tab w:val="left" w:pos="1134"/>
        </w:tabs>
        <w:jc w:val="both"/>
        <w:rPr>
          <w:rFonts w:ascii="Arial" w:hAnsi="Arial" w:cs="Arial"/>
        </w:rPr>
      </w:pPr>
    </w:p>
    <w:p w14:paraId="5752263A" w14:textId="774D0AFD" w:rsidR="00237753" w:rsidRPr="00237753" w:rsidRDefault="00237753" w:rsidP="00237753">
      <w:pPr>
        <w:numPr>
          <w:ilvl w:val="0"/>
          <w:numId w:val="35"/>
        </w:numPr>
        <w:tabs>
          <w:tab w:val="left" w:pos="1134"/>
        </w:tabs>
        <w:jc w:val="both"/>
        <w:rPr>
          <w:rFonts w:ascii="Arial" w:hAnsi="Arial" w:cs="Arial"/>
        </w:rPr>
      </w:pPr>
      <w:r w:rsidRPr="00237753">
        <w:rPr>
          <w:rFonts w:ascii="Arial" w:hAnsi="Arial" w:cs="Arial"/>
        </w:rPr>
        <w:t xml:space="preserve">90% pour les locaux en haute qualité, il pourra être appliqué une pénalité d'un montant de </w:t>
      </w:r>
      <w:r w:rsidR="004446E5">
        <w:rPr>
          <w:rFonts w:ascii="Arial" w:hAnsi="Arial" w:cs="Arial"/>
          <w:b/>
        </w:rPr>
        <w:t>250 €</w:t>
      </w:r>
      <w:r w:rsidRPr="00237753">
        <w:rPr>
          <w:rFonts w:ascii="Arial" w:hAnsi="Arial" w:cs="Arial"/>
        </w:rPr>
        <w:t>.</w:t>
      </w:r>
    </w:p>
    <w:p w14:paraId="05915218" w14:textId="77777777" w:rsidR="00237753" w:rsidRPr="00237753" w:rsidRDefault="00237753" w:rsidP="00237753">
      <w:pPr>
        <w:tabs>
          <w:tab w:val="left" w:pos="1134"/>
        </w:tabs>
        <w:jc w:val="both"/>
        <w:rPr>
          <w:rFonts w:ascii="Arial" w:hAnsi="Arial" w:cs="Arial"/>
        </w:rPr>
      </w:pPr>
    </w:p>
    <w:p w14:paraId="33072016" w14:textId="1008866C" w:rsidR="00237753" w:rsidRPr="00237753" w:rsidRDefault="00237753" w:rsidP="00237753">
      <w:pPr>
        <w:numPr>
          <w:ilvl w:val="0"/>
          <w:numId w:val="35"/>
        </w:numPr>
        <w:tabs>
          <w:tab w:val="left" w:pos="1134"/>
        </w:tabs>
        <w:jc w:val="both"/>
        <w:rPr>
          <w:rFonts w:ascii="Arial" w:hAnsi="Arial" w:cs="Arial"/>
        </w:rPr>
      </w:pPr>
      <w:r w:rsidRPr="00237753">
        <w:rPr>
          <w:rFonts w:ascii="Arial" w:hAnsi="Arial" w:cs="Arial"/>
        </w:rPr>
        <w:t xml:space="preserve">80% pour les locaux en qualité standard, il pourra être applique une pénalité d'un montant de </w:t>
      </w:r>
      <w:r w:rsidRPr="00237753">
        <w:rPr>
          <w:rFonts w:ascii="Arial" w:hAnsi="Arial" w:cs="Arial"/>
          <w:b/>
        </w:rPr>
        <w:t>250</w:t>
      </w:r>
      <w:r w:rsidR="004446E5">
        <w:rPr>
          <w:rFonts w:ascii="Arial" w:hAnsi="Arial" w:cs="Arial"/>
          <w:b/>
        </w:rPr>
        <w:t> €</w:t>
      </w:r>
      <w:r w:rsidRPr="00237753">
        <w:rPr>
          <w:rFonts w:ascii="Arial" w:hAnsi="Arial" w:cs="Arial"/>
        </w:rPr>
        <w:t xml:space="preserve">. </w:t>
      </w:r>
    </w:p>
    <w:p w14:paraId="3366BCC4" w14:textId="77777777" w:rsidR="00237753" w:rsidRPr="00237753" w:rsidRDefault="00237753" w:rsidP="00237753">
      <w:pPr>
        <w:tabs>
          <w:tab w:val="left" w:pos="1134"/>
        </w:tabs>
        <w:jc w:val="both"/>
        <w:rPr>
          <w:rFonts w:ascii="Arial" w:hAnsi="Arial" w:cs="Arial"/>
        </w:rPr>
      </w:pPr>
    </w:p>
    <w:p w14:paraId="07647DB4" w14:textId="0CFF1302" w:rsidR="00237753" w:rsidRPr="00237753" w:rsidRDefault="00237753" w:rsidP="00237753">
      <w:pPr>
        <w:numPr>
          <w:ilvl w:val="0"/>
          <w:numId w:val="35"/>
        </w:numPr>
        <w:tabs>
          <w:tab w:val="left" w:pos="1134"/>
        </w:tabs>
        <w:jc w:val="both"/>
        <w:rPr>
          <w:rFonts w:ascii="Arial" w:hAnsi="Arial" w:cs="Arial"/>
        </w:rPr>
      </w:pPr>
      <w:r w:rsidRPr="00237753">
        <w:rPr>
          <w:rFonts w:ascii="Arial" w:hAnsi="Arial" w:cs="Arial"/>
        </w:rPr>
        <w:t xml:space="preserve">70% pour les locaux en qualité économique, il pourra être appliqué une pénalité d’un montant de </w:t>
      </w:r>
      <w:r w:rsidRPr="00237753">
        <w:rPr>
          <w:rFonts w:ascii="Arial" w:hAnsi="Arial" w:cs="Arial"/>
          <w:b/>
        </w:rPr>
        <w:t>250</w:t>
      </w:r>
      <w:r w:rsidR="004446E5">
        <w:rPr>
          <w:rFonts w:ascii="Arial" w:hAnsi="Arial" w:cs="Arial"/>
          <w:b/>
        </w:rPr>
        <w:t xml:space="preserve"> €</w:t>
      </w:r>
      <w:r w:rsidRPr="00237753">
        <w:rPr>
          <w:rFonts w:ascii="Arial" w:hAnsi="Arial" w:cs="Arial"/>
          <w:b/>
        </w:rPr>
        <w:t xml:space="preserve">. </w:t>
      </w:r>
    </w:p>
    <w:p w14:paraId="35371558" w14:textId="77777777" w:rsidR="00237753" w:rsidRPr="00237753" w:rsidRDefault="00237753" w:rsidP="00237753">
      <w:pPr>
        <w:tabs>
          <w:tab w:val="left" w:pos="1134"/>
        </w:tabs>
        <w:jc w:val="both"/>
        <w:rPr>
          <w:rFonts w:ascii="Arial" w:hAnsi="Arial" w:cs="Arial"/>
        </w:rPr>
      </w:pPr>
    </w:p>
    <w:p w14:paraId="1D3A983A" w14:textId="77777777" w:rsidR="00237753" w:rsidRPr="00237753" w:rsidRDefault="00237753" w:rsidP="00237753">
      <w:pPr>
        <w:tabs>
          <w:tab w:val="left" w:pos="1134"/>
        </w:tabs>
        <w:jc w:val="both"/>
        <w:rPr>
          <w:rFonts w:ascii="Arial" w:hAnsi="Arial" w:cs="Arial"/>
        </w:rPr>
      </w:pPr>
      <w:r w:rsidRPr="00237753">
        <w:rPr>
          <w:rFonts w:ascii="Arial" w:hAnsi="Arial" w:cs="Arial"/>
        </w:rPr>
        <w:t>Après un contrôle non satisfaisant ayant donné lieu à pénalités, un contrôle supplémentaire sera programmé dans les 3 semaines pour valider la remise en état.</w:t>
      </w:r>
    </w:p>
    <w:p w14:paraId="6BEEB8F1" w14:textId="77777777" w:rsidR="00237753" w:rsidRPr="00237753" w:rsidRDefault="00237753" w:rsidP="00237753">
      <w:pPr>
        <w:tabs>
          <w:tab w:val="left" w:pos="1134"/>
        </w:tabs>
        <w:jc w:val="both"/>
        <w:rPr>
          <w:rFonts w:ascii="Arial" w:hAnsi="Arial" w:cs="Arial"/>
        </w:rPr>
      </w:pPr>
    </w:p>
    <w:p w14:paraId="4039E784" w14:textId="0DF834A1" w:rsidR="00237753" w:rsidRPr="00237753" w:rsidRDefault="00237753" w:rsidP="00237753">
      <w:pPr>
        <w:tabs>
          <w:tab w:val="left" w:pos="1134"/>
        </w:tabs>
        <w:jc w:val="both"/>
        <w:rPr>
          <w:rFonts w:ascii="Arial" w:hAnsi="Arial" w:cs="Arial"/>
        </w:rPr>
      </w:pPr>
      <w:r w:rsidRPr="00237753">
        <w:rPr>
          <w:rFonts w:ascii="Arial" w:hAnsi="Arial" w:cs="Arial"/>
        </w:rPr>
        <w:t xml:space="preserve">Si les résultats sont toujours insatisfaisants, il pourra être appliqué une pénalité d'un montant de </w:t>
      </w:r>
      <w:r w:rsidR="004446E5">
        <w:rPr>
          <w:rFonts w:ascii="Arial" w:hAnsi="Arial" w:cs="Arial"/>
          <w:b/>
        </w:rPr>
        <w:t>500 €</w:t>
      </w:r>
      <w:r w:rsidRPr="00237753">
        <w:rPr>
          <w:rFonts w:ascii="Arial" w:hAnsi="Arial" w:cs="Arial"/>
        </w:rPr>
        <w:t xml:space="preserve"> pour chaque niveau de qualité non atteint.</w:t>
      </w:r>
    </w:p>
    <w:p w14:paraId="08739770" w14:textId="77777777" w:rsidR="00237753" w:rsidRPr="00237753" w:rsidRDefault="00237753" w:rsidP="00237753">
      <w:pPr>
        <w:tabs>
          <w:tab w:val="left" w:pos="1134"/>
        </w:tabs>
        <w:jc w:val="both"/>
        <w:rPr>
          <w:rFonts w:ascii="Arial" w:hAnsi="Arial" w:cs="Arial"/>
        </w:rPr>
      </w:pPr>
    </w:p>
    <w:p w14:paraId="5585470D" w14:textId="77777777" w:rsidR="00237753" w:rsidRPr="00237753" w:rsidRDefault="00237753" w:rsidP="00237753">
      <w:pPr>
        <w:tabs>
          <w:tab w:val="left" w:pos="1134"/>
        </w:tabs>
        <w:jc w:val="both"/>
        <w:rPr>
          <w:rFonts w:ascii="Arial" w:hAnsi="Arial" w:cs="Arial"/>
        </w:rPr>
      </w:pPr>
      <w:r w:rsidRPr="00237753">
        <w:rPr>
          <w:rFonts w:ascii="Arial" w:hAnsi="Arial" w:cs="Arial"/>
        </w:rPr>
        <w:t>Les résultats s’apprécient site par site, les pénalités pourront donc être cumulées, si les résultats sont insuffisants sur plusieurs sites.</w:t>
      </w:r>
    </w:p>
    <w:p w14:paraId="7503B3BB" w14:textId="77777777" w:rsidR="00237753" w:rsidRDefault="00237753" w:rsidP="005814C7">
      <w:pPr>
        <w:tabs>
          <w:tab w:val="left" w:pos="1134"/>
        </w:tabs>
        <w:jc w:val="both"/>
        <w:rPr>
          <w:rFonts w:ascii="Arial" w:hAnsi="Arial" w:cs="Arial"/>
        </w:rPr>
      </w:pPr>
    </w:p>
    <w:p w14:paraId="2A13105C" w14:textId="77777777" w:rsidR="00371014" w:rsidRPr="00270189" w:rsidRDefault="00371014" w:rsidP="002A15CD">
      <w:pPr>
        <w:pStyle w:val="Titre2"/>
        <w:numPr>
          <w:ilvl w:val="1"/>
          <w:numId w:val="1"/>
        </w:numPr>
        <w:ind w:left="1276"/>
        <w:rPr>
          <w:rFonts w:ascii="Arial" w:eastAsia="Times New Roman" w:hAnsi="Arial" w:cs="Arial"/>
          <w:sz w:val="20"/>
          <w:szCs w:val="20"/>
        </w:rPr>
      </w:pPr>
      <w:bookmarkStart w:id="21" w:name="_Toc202189145"/>
      <w:r w:rsidRPr="00270189">
        <w:rPr>
          <w:rFonts w:ascii="Arial" w:eastAsia="Times New Roman" w:hAnsi="Arial" w:cs="Arial"/>
          <w:sz w:val="20"/>
          <w:szCs w:val="20"/>
        </w:rPr>
        <w:t>Pénalités de retard ou de non-exécution d’un bon de commande</w:t>
      </w:r>
      <w:bookmarkEnd w:id="21"/>
    </w:p>
    <w:p w14:paraId="386763FA" w14:textId="77777777" w:rsidR="00A4613B" w:rsidRPr="00270189" w:rsidRDefault="00A4613B" w:rsidP="00371014">
      <w:pPr>
        <w:tabs>
          <w:tab w:val="left" w:pos="470"/>
        </w:tabs>
        <w:spacing w:line="240" w:lineRule="atLeast"/>
        <w:contextualSpacing/>
        <w:rPr>
          <w:rFonts w:ascii="Arial" w:hAnsi="Arial" w:cs="Arial"/>
        </w:rPr>
      </w:pPr>
    </w:p>
    <w:tbl>
      <w:tblPr>
        <w:tblStyle w:val="Grilledutableau"/>
        <w:tblW w:w="0" w:type="auto"/>
        <w:tblLook w:val="04A0" w:firstRow="1" w:lastRow="0" w:firstColumn="1" w:lastColumn="0" w:noHBand="0" w:noVBand="1"/>
      </w:tblPr>
      <w:tblGrid>
        <w:gridCol w:w="6232"/>
        <w:gridCol w:w="2830"/>
      </w:tblGrid>
      <w:tr w:rsidR="008D1523" w:rsidRPr="00270189" w14:paraId="45A7EA9F" w14:textId="77777777" w:rsidTr="009B0A14">
        <w:tc>
          <w:tcPr>
            <w:tcW w:w="6232" w:type="dxa"/>
            <w:shd w:val="clear" w:color="auto" w:fill="9CC2E5" w:themeFill="accent1" w:themeFillTint="99"/>
          </w:tcPr>
          <w:p w14:paraId="71733D64" w14:textId="77777777" w:rsidR="008D1523" w:rsidRPr="00270189" w:rsidRDefault="008D1523" w:rsidP="009B0A14">
            <w:pPr>
              <w:autoSpaceDE w:val="0"/>
              <w:autoSpaceDN w:val="0"/>
              <w:adjustRightInd w:val="0"/>
              <w:jc w:val="center"/>
              <w:rPr>
                <w:rFonts w:ascii="Arial" w:hAnsi="Arial" w:cs="Arial"/>
              </w:rPr>
            </w:pPr>
            <w:r w:rsidRPr="00270189">
              <w:rPr>
                <w:rFonts w:ascii="Arial" w:hAnsi="Arial" w:cs="Arial"/>
              </w:rPr>
              <w:t>Objet de la pénalité</w:t>
            </w:r>
          </w:p>
        </w:tc>
        <w:tc>
          <w:tcPr>
            <w:tcW w:w="2830" w:type="dxa"/>
            <w:shd w:val="clear" w:color="auto" w:fill="9CC2E5" w:themeFill="accent1" w:themeFillTint="99"/>
          </w:tcPr>
          <w:p w14:paraId="6D0721C8" w14:textId="77777777" w:rsidR="008D1523" w:rsidRPr="00270189" w:rsidRDefault="008D1523" w:rsidP="009B0A14">
            <w:pPr>
              <w:autoSpaceDE w:val="0"/>
              <w:autoSpaceDN w:val="0"/>
              <w:adjustRightInd w:val="0"/>
              <w:jc w:val="center"/>
              <w:rPr>
                <w:rFonts w:ascii="Arial" w:hAnsi="Arial" w:cs="Arial"/>
              </w:rPr>
            </w:pPr>
            <w:r w:rsidRPr="00270189">
              <w:rPr>
                <w:rFonts w:ascii="Arial" w:hAnsi="Arial" w:cs="Arial"/>
              </w:rPr>
              <w:t>Montant de la pénalité</w:t>
            </w:r>
          </w:p>
        </w:tc>
      </w:tr>
      <w:tr w:rsidR="008D1523" w:rsidRPr="00270189" w14:paraId="5E6C545F" w14:textId="77777777" w:rsidTr="009B0A14">
        <w:trPr>
          <w:trHeight w:val="344"/>
        </w:trPr>
        <w:tc>
          <w:tcPr>
            <w:tcW w:w="6232" w:type="dxa"/>
          </w:tcPr>
          <w:p w14:paraId="55E09E11" w14:textId="77777777" w:rsidR="008D1523" w:rsidRPr="00A11248" w:rsidRDefault="008D1523" w:rsidP="009B0A14">
            <w:pPr>
              <w:autoSpaceDE w:val="0"/>
              <w:autoSpaceDN w:val="0"/>
              <w:adjustRightInd w:val="0"/>
              <w:rPr>
                <w:rFonts w:ascii="Arial" w:hAnsi="Arial" w:cs="Arial"/>
              </w:rPr>
            </w:pPr>
            <w:r w:rsidRPr="00A11248">
              <w:rPr>
                <w:rFonts w:ascii="Arial" w:hAnsi="Arial" w:cs="Arial"/>
              </w:rPr>
              <w:t>En cas de retard dans l’exécution d’un bon de commande non valablement motivé</w:t>
            </w:r>
          </w:p>
        </w:tc>
        <w:tc>
          <w:tcPr>
            <w:tcW w:w="2830" w:type="dxa"/>
          </w:tcPr>
          <w:p w14:paraId="251CD6E2" w14:textId="703ABB22" w:rsidR="008D1523" w:rsidRPr="00270189" w:rsidRDefault="008D1523" w:rsidP="004446E5">
            <w:pPr>
              <w:autoSpaceDE w:val="0"/>
              <w:autoSpaceDN w:val="0"/>
              <w:adjustRightInd w:val="0"/>
              <w:jc w:val="center"/>
              <w:rPr>
                <w:rFonts w:ascii="Arial" w:hAnsi="Arial" w:cs="Arial"/>
              </w:rPr>
            </w:pPr>
            <w:r>
              <w:rPr>
                <w:rFonts w:ascii="Arial" w:hAnsi="Arial" w:cs="Arial"/>
              </w:rPr>
              <w:t>80</w:t>
            </w:r>
            <w:r w:rsidRPr="00270189">
              <w:rPr>
                <w:rFonts w:ascii="Arial" w:hAnsi="Arial" w:cs="Arial"/>
              </w:rPr>
              <w:t xml:space="preserve"> </w:t>
            </w:r>
            <w:r w:rsidR="004446E5">
              <w:rPr>
                <w:rFonts w:ascii="Arial" w:hAnsi="Arial" w:cs="Arial"/>
              </w:rPr>
              <w:t>€</w:t>
            </w:r>
            <w:r w:rsidRPr="00270189">
              <w:rPr>
                <w:rFonts w:ascii="Arial" w:hAnsi="Arial" w:cs="Arial"/>
              </w:rPr>
              <w:t>/</w:t>
            </w:r>
            <w:r>
              <w:rPr>
                <w:rFonts w:ascii="Arial" w:hAnsi="Arial" w:cs="Arial"/>
              </w:rPr>
              <w:t>jour de retard</w:t>
            </w:r>
          </w:p>
        </w:tc>
      </w:tr>
      <w:tr w:rsidR="008D1523" w:rsidRPr="00270189" w14:paraId="0F7E8A04" w14:textId="77777777" w:rsidTr="009B0A14">
        <w:trPr>
          <w:trHeight w:val="344"/>
        </w:trPr>
        <w:tc>
          <w:tcPr>
            <w:tcW w:w="6232" w:type="dxa"/>
          </w:tcPr>
          <w:p w14:paraId="7CEDAA28" w14:textId="77777777" w:rsidR="008D1523" w:rsidRPr="00A11248" w:rsidRDefault="00191E10" w:rsidP="009B0A14">
            <w:pPr>
              <w:autoSpaceDE w:val="0"/>
              <w:autoSpaceDN w:val="0"/>
              <w:adjustRightInd w:val="0"/>
              <w:rPr>
                <w:rFonts w:ascii="Arial" w:hAnsi="Arial" w:cs="Arial"/>
              </w:rPr>
            </w:pPr>
            <w:r w:rsidRPr="00A11248">
              <w:rPr>
                <w:rFonts w:ascii="Arial" w:hAnsi="Arial" w:cs="Arial"/>
              </w:rPr>
              <w:t>En cas d’inexécution non valablement motivé d’un bon de commande</w:t>
            </w:r>
          </w:p>
        </w:tc>
        <w:tc>
          <w:tcPr>
            <w:tcW w:w="2830" w:type="dxa"/>
          </w:tcPr>
          <w:p w14:paraId="44A5C514" w14:textId="77777777" w:rsidR="008D1523" w:rsidRDefault="00191E10" w:rsidP="009B0A14">
            <w:pPr>
              <w:jc w:val="center"/>
              <w:rPr>
                <w:rFonts w:ascii="Arial" w:hAnsi="Arial" w:cs="Arial"/>
              </w:rPr>
            </w:pPr>
            <w:r>
              <w:rPr>
                <w:rFonts w:ascii="Arial" w:hAnsi="Arial" w:cs="Arial"/>
              </w:rPr>
              <w:t>Indemnisation du Pouvoir Adjudicateur à hauteur de 50% du montant du bon de commande</w:t>
            </w:r>
          </w:p>
          <w:p w14:paraId="2686768B" w14:textId="77777777" w:rsidR="008D1523" w:rsidRPr="00270189" w:rsidRDefault="008D1523" w:rsidP="009B0A14">
            <w:pPr>
              <w:jc w:val="center"/>
              <w:rPr>
                <w:rFonts w:ascii="Arial" w:hAnsi="Arial" w:cs="Arial"/>
              </w:rPr>
            </w:pPr>
          </w:p>
        </w:tc>
      </w:tr>
    </w:tbl>
    <w:p w14:paraId="048174ED" w14:textId="77777777" w:rsidR="008D1523" w:rsidRDefault="008D1523" w:rsidP="00371014">
      <w:pPr>
        <w:jc w:val="both"/>
        <w:rPr>
          <w:rFonts w:ascii="Arial" w:hAnsi="Arial" w:cs="Arial"/>
          <w:highlight w:val="yellow"/>
        </w:rPr>
      </w:pPr>
    </w:p>
    <w:p w14:paraId="756F67C9" w14:textId="77777777" w:rsidR="008D1523" w:rsidRDefault="008D1523" w:rsidP="00371014">
      <w:pPr>
        <w:jc w:val="both"/>
        <w:rPr>
          <w:rFonts w:ascii="Arial" w:hAnsi="Arial" w:cs="Arial"/>
          <w:highlight w:val="yellow"/>
        </w:rPr>
      </w:pPr>
    </w:p>
    <w:p w14:paraId="4DED72FE" w14:textId="77777777" w:rsidR="008D6D20" w:rsidRPr="00270189" w:rsidRDefault="008827EB" w:rsidP="002A15CD">
      <w:pPr>
        <w:pStyle w:val="Titre2"/>
        <w:numPr>
          <w:ilvl w:val="1"/>
          <w:numId w:val="1"/>
        </w:numPr>
        <w:ind w:left="1276"/>
        <w:rPr>
          <w:rFonts w:ascii="Arial" w:eastAsia="Times New Roman" w:hAnsi="Arial" w:cs="Arial"/>
          <w:sz w:val="20"/>
          <w:szCs w:val="20"/>
        </w:rPr>
      </w:pPr>
      <w:r w:rsidRPr="00270189">
        <w:rPr>
          <w:rFonts w:ascii="Arial" w:eastAsia="Times New Roman" w:hAnsi="Arial" w:cs="Arial"/>
          <w:sz w:val="20"/>
          <w:szCs w:val="20"/>
        </w:rPr>
        <w:br w:type="page"/>
      </w:r>
      <w:bookmarkStart w:id="22" w:name="_Toc202189146"/>
      <w:r w:rsidR="008D6D20" w:rsidRPr="00270189">
        <w:rPr>
          <w:rFonts w:ascii="Arial" w:eastAsia="Times New Roman" w:hAnsi="Arial" w:cs="Arial"/>
          <w:sz w:val="20"/>
          <w:szCs w:val="20"/>
        </w:rPr>
        <w:lastRenderedPageBreak/>
        <w:t>Pénalités spécifiques</w:t>
      </w:r>
      <w:bookmarkEnd w:id="22"/>
    </w:p>
    <w:p w14:paraId="2961668C" w14:textId="77777777" w:rsidR="008D6D20" w:rsidRPr="00270189" w:rsidRDefault="008D6D20" w:rsidP="008D6D20">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474"/>
      </w:tblGrid>
      <w:tr w:rsidR="008D6D20" w:rsidRPr="00270189" w14:paraId="78A5C1BE" w14:textId="77777777" w:rsidTr="004446E5">
        <w:tc>
          <w:tcPr>
            <w:tcW w:w="8954" w:type="dxa"/>
            <w:gridSpan w:val="2"/>
            <w:shd w:val="clear" w:color="auto" w:fill="9CC2E5" w:themeFill="accent1" w:themeFillTint="99"/>
            <w:vAlign w:val="center"/>
          </w:tcPr>
          <w:p w14:paraId="18A7CE65" w14:textId="77777777" w:rsidR="008D6D20" w:rsidRPr="00270189" w:rsidRDefault="008D6D20" w:rsidP="008D6D20">
            <w:pPr>
              <w:spacing w:before="60" w:after="60"/>
              <w:jc w:val="center"/>
              <w:rPr>
                <w:rFonts w:ascii="Arial" w:hAnsi="Arial" w:cs="Arial"/>
                <w:b/>
                <w:caps/>
                <w:color w:val="FFFFFF"/>
              </w:rPr>
            </w:pPr>
            <w:r w:rsidRPr="00270189">
              <w:rPr>
                <w:rFonts w:ascii="Arial" w:hAnsi="Arial" w:cs="Arial"/>
                <w:b/>
                <w:caps/>
              </w:rPr>
              <w:t>Tableau des pénalités spécifiques</w:t>
            </w:r>
          </w:p>
        </w:tc>
      </w:tr>
      <w:tr w:rsidR="008D6D20" w:rsidRPr="00270189" w14:paraId="413C2A94" w14:textId="77777777" w:rsidTr="004446E5">
        <w:tc>
          <w:tcPr>
            <w:tcW w:w="6480" w:type="dxa"/>
            <w:vAlign w:val="center"/>
          </w:tcPr>
          <w:p w14:paraId="0A069A0D" w14:textId="77777777" w:rsidR="008D6D20" w:rsidRPr="00270189" w:rsidRDefault="008D6D20" w:rsidP="008D6D20">
            <w:pPr>
              <w:spacing w:before="60" w:after="60"/>
              <w:rPr>
                <w:rFonts w:ascii="Arial" w:hAnsi="Arial" w:cs="Arial"/>
              </w:rPr>
            </w:pPr>
            <w:r w:rsidRPr="00270189">
              <w:rPr>
                <w:rFonts w:ascii="Arial" w:hAnsi="Arial" w:cs="Arial"/>
              </w:rPr>
              <w:t>Perte d’un badge</w:t>
            </w:r>
          </w:p>
        </w:tc>
        <w:tc>
          <w:tcPr>
            <w:tcW w:w="2474" w:type="dxa"/>
            <w:vAlign w:val="center"/>
          </w:tcPr>
          <w:p w14:paraId="3A509A4C" w14:textId="67A8B4F8" w:rsidR="008D6D20" w:rsidRPr="00270189" w:rsidRDefault="00191E10" w:rsidP="008D6D20">
            <w:pPr>
              <w:spacing w:before="60" w:after="60"/>
              <w:ind w:right="382"/>
              <w:jc w:val="right"/>
              <w:rPr>
                <w:rFonts w:ascii="Arial" w:hAnsi="Arial" w:cs="Arial"/>
              </w:rPr>
            </w:pPr>
            <w:r>
              <w:rPr>
                <w:rFonts w:ascii="Arial" w:hAnsi="Arial" w:cs="Arial"/>
              </w:rPr>
              <w:t>30 €</w:t>
            </w:r>
            <w:r w:rsidR="004446E5">
              <w:rPr>
                <w:rFonts w:ascii="Arial" w:hAnsi="Arial" w:cs="Arial"/>
              </w:rPr>
              <w:t xml:space="preserve"> </w:t>
            </w:r>
            <w:r w:rsidR="008D6D20" w:rsidRPr="00270189">
              <w:rPr>
                <w:rFonts w:ascii="Arial" w:hAnsi="Arial" w:cs="Arial"/>
              </w:rPr>
              <w:t>/ badge</w:t>
            </w:r>
          </w:p>
        </w:tc>
      </w:tr>
      <w:tr w:rsidR="008D6D20" w:rsidRPr="00270189" w14:paraId="4AD4A3AB" w14:textId="77777777" w:rsidTr="004446E5">
        <w:tc>
          <w:tcPr>
            <w:tcW w:w="6480" w:type="dxa"/>
            <w:vAlign w:val="center"/>
          </w:tcPr>
          <w:p w14:paraId="3C3A48DB" w14:textId="77777777" w:rsidR="008D6D20" w:rsidRPr="00270189" w:rsidRDefault="008D6D20" w:rsidP="008D6D20">
            <w:pPr>
              <w:spacing w:before="60" w:after="60"/>
              <w:rPr>
                <w:rFonts w:ascii="Arial" w:hAnsi="Arial" w:cs="Arial"/>
              </w:rPr>
            </w:pPr>
            <w:r w:rsidRPr="00270189">
              <w:rPr>
                <w:rFonts w:ascii="Arial" w:hAnsi="Arial" w:cs="Arial"/>
              </w:rPr>
              <w:t>Non restitution du badge d’accès aux locaux entre deux missions temporaires ou en fin de mission</w:t>
            </w:r>
          </w:p>
        </w:tc>
        <w:tc>
          <w:tcPr>
            <w:tcW w:w="2474" w:type="dxa"/>
            <w:vAlign w:val="center"/>
          </w:tcPr>
          <w:p w14:paraId="2309D247" w14:textId="77777777" w:rsidR="008D6D20" w:rsidRPr="00270189" w:rsidRDefault="008D6D20" w:rsidP="008D6D20">
            <w:pPr>
              <w:spacing w:before="60" w:after="60"/>
              <w:ind w:right="382"/>
              <w:jc w:val="right"/>
              <w:rPr>
                <w:rFonts w:ascii="Arial" w:hAnsi="Arial" w:cs="Arial"/>
              </w:rPr>
            </w:pPr>
            <w:r w:rsidRPr="00270189">
              <w:rPr>
                <w:rFonts w:ascii="Arial" w:hAnsi="Arial" w:cs="Arial"/>
              </w:rPr>
              <w:t>80 €</w:t>
            </w:r>
          </w:p>
        </w:tc>
      </w:tr>
      <w:tr w:rsidR="008D6D20" w:rsidRPr="00270189" w14:paraId="7BBB506F" w14:textId="77777777" w:rsidTr="004446E5">
        <w:tc>
          <w:tcPr>
            <w:tcW w:w="6480" w:type="dxa"/>
            <w:vAlign w:val="center"/>
          </w:tcPr>
          <w:p w14:paraId="5A97A199" w14:textId="77777777" w:rsidR="008D6D20" w:rsidRPr="00270189" w:rsidRDefault="008D6D20" w:rsidP="008D6D20">
            <w:pPr>
              <w:spacing w:before="60" w:after="60"/>
              <w:rPr>
                <w:rFonts w:ascii="Arial" w:hAnsi="Arial" w:cs="Arial"/>
              </w:rPr>
            </w:pPr>
            <w:r w:rsidRPr="00270189">
              <w:rPr>
                <w:rFonts w:ascii="Arial" w:hAnsi="Arial" w:cs="Arial"/>
              </w:rPr>
              <w:t>Absence de badge</w:t>
            </w:r>
          </w:p>
        </w:tc>
        <w:tc>
          <w:tcPr>
            <w:tcW w:w="2474" w:type="dxa"/>
            <w:vAlign w:val="center"/>
          </w:tcPr>
          <w:p w14:paraId="061F598E" w14:textId="4E33736F" w:rsidR="008D6D20" w:rsidRPr="00270189" w:rsidRDefault="00191E10" w:rsidP="008D6D20">
            <w:pPr>
              <w:spacing w:before="60" w:after="60"/>
              <w:ind w:right="382"/>
              <w:jc w:val="right"/>
              <w:rPr>
                <w:rFonts w:ascii="Arial" w:hAnsi="Arial" w:cs="Arial"/>
              </w:rPr>
            </w:pPr>
            <w:r>
              <w:rPr>
                <w:rFonts w:ascii="Arial" w:hAnsi="Arial" w:cs="Arial"/>
              </w:rPr>
              <w:t>10 €</w:t>
            </w:r>
            <w:r w:rsidR="004446E5">
              <w:rPr>
                <w:rFonts w:ascii="Arial" w:hAnsi="Arial" w:cs="Arial"/>
              </w:rPr>
              <w:t xml:space="preserve"> </w:t>
            </w:r>
            <w:r w:rsidR="008D6D20" w:rsidRPr="00270189">
              <w:rPr>
                <w:rFonts w:ascii="Arial" w:hAnsi="Arial" w:cs="Arial"/>
              </w:rPr>
              <w:t>/ badge</w:t>
            </w:r>
          </w:p>
        </w:tc>
      </w:tr>
      <w:tr w:rsidR="008D6D20" w:rsidRPr="00270189" w14:paraId="6512BCCC" w14:textId="77777777" w:rsidTr="004446E5">
        <w:tc>
          <w:tcPr>
            <w:tcW w:w="6480" w:type="dxa"/>
            <w:vAlign w:val="center"/>
          </w:tcPr>
          <w:p w14:paraId="5C09A6D6" w14:textId="77777777" w:rsidR="008D6D20" w:rsidRPr="00270189" w:rsidRDefault="008D6D20" w:rsidP="008D6D20">
            <w:pPr>
              <w:spacing w:before="60" w:after="60"/>
              <w:rPr>
                <w:rFonts w:ascii="Arial" w:hAnsi="Arial" w:cs="Arial"/>
              </w:rPr>
            </w:pPr>
            <w:r w:rsidRPr="00270189">
              <w:rPr>
                <w:rFonts w:ascii="Arial" w:hAnsi="Arial" w:cs="Arial"/>
              </w:rPr>
              <w:t>Non-actualisation de la list</w:t>
            </w:r>
            <w:r w:rsidR="00191E10">
              <w:rPr>
                <w:rFonts w:ascii="Arial" w:hAnsi="Arial" w:cs="Arial"/>
              </w:rPr>
              <w:t>e du personnel</w:t>
            </w:r>
          </w:p>
        </w:tc>
        <w:tc>
          <w:tcPr>
            <w:tcW w:w="2474" w:type="dxa"/>
            <w:vAlign w:val="center"/>
          </w:tcPr>
          <w:p w14:paraId="79524AF6" w14:textId="26E049AF" w:rsidR="008D6D20" w:rsidRPr="00270189" w:rsidRDefault="008D6D20" w:rsidP="008D6D20">
            <w:pPr>
              <w:spacing w:before="60" w:after="60"/>
              <w:ind w:right="382"/>
              <w:jc w:val="right"/>
              <w:rPr>
                <w:rFonts w:ascii="Arial" w:hAnsi="Arial" w:cs="Arial"/>
              </w:rPr>
            </w:pPr>
            <w:r w:rsidRPr="00270189">
              <w:rPr>
                <w:rFonts w:ascii="Arial" w:hAnsi="Arial" w:cs="Arial"/>
              </w:rPr>
              <w:t>150 €</w:t>
            </w:r>
            <w:r w:rsidR="004446E5">
              <w:rPr>
                <w:rFonts w:ascii="Arial" w:hAnsi="Arial" w:cs="Arial"/>
              </w:rPr>
              <w:t xml:space="preserve"> </w:t>
            </w:r>
            <w:r w:rsidR="00191E10">
              <w:rPr>
                <w:rFonts w:ascii="Arial" w:hAnsi="Arial" w:cs="Arial"/>
              </w:rPr>
              <w:t>/ constat</w:t>
            </w:r>
          </w:p>
        </w:tc>
      </w:tr>
      <w:tr w:rsidR="008D6D20" w:rsidRPr="00270189" w14:paraId="151045BC" w14:textId="77777777" w:rsidTr="004446E5">
        <w:tc>
          <w:tcPr>
            <w:tcW w:w="6480" w:type="dxa"/>
            <w:vAlign w:val="center"/>
          </w:tcPr>
          <w:p w14:paraId="1AE1BAA6" w14:textId="77777777" w:rsidR="008D6D20" w:rsidRPr="00270189" w:rsidRDefault="008D6D20" w:rsidP="008D6D20">
            <w:pPr>
              <w:spacing w:before="60" w:after="60"/>
              <w:rPr>
                <w:rFonts w:ascii="Arial" w:hAnsi="Arial" w:cs="Arial"/>
              </w:rPr>
            </w:pPr>
            <w:r w:rsidRPr="00270189">
              <w:rPr>
                <w:rFonts w:ascii="Arial" w:hAnsi="Arial" w:cs="Arial"/>
              </w:rPr>
              <w:t>Non remise de l’attestation d’assurance</w:t>
            </w:r>
          </w:p>
        </w:tc>
        <w:tc>
          <w:tcPr>
            <w:tcW w:w="2474" w:type="dxa"/>
            <w:vAlign w:val="center"/>
          </w:tcPr>
          <w:p w14:paraId="60C2324B" w14:textId="55C34756" w:rsidR="008D6D20" w:rsidRPr="00270189" w:rsidRDefault="00191E10" w:rsidP="008D6D20">
            <w:pPr>
              <w:spacing w:before="60" w:after="60"/>
              <w:ind w:right="382"/>
              <w:jc w:val="right"/>
              <w:rPr>
                <w:rFonts w:ascii="Arial" w:hAnsi="Arial" w:cs="Arial"/>
              </w:rPr>
            </w:pPr>
            <w:r>
              <w:rPr>
                <w:rFonts w:ascii="Arial" w:hAnsi="Arial" w:cs="Arial"/>
              </w:rPr>
              <w:t>150 €</w:t>
            </w:r>
            <w:r w:rsidR="004446E5">
              <w:rPr>
                <w:rFonts w:ascii="Arial" w:hAnsi="Arial" w:cs="Arial"/>
              </w:rPr>
              <w:t xml:space="preserve"> </w:t>
            </w:r>
            <w:r w:rsidR="008D6D20" w:rsidRPr="00270189">
              <w:rPr>
                <w:rFonts w:ascii="Arial" w:hAnsi="Arial" w:cs="Arial"/>
              </w:rPr>
              <w:t>/ jour de retard</w:t>
            </w:r>
          </w:p>
        </w:tc>
      </w:tr>
      <w:tr w:rsidR="008D6D20" w:rsidRPr="00270189" w14:paraId="6BF51D99" w14:textId="77777777" w:rsidTr="004446E5">
        <w:tc>
          <w:tcPr>
            <w:tcW w:w="6480" w:type="dxa"/>
            <w:vAlign w:val="center"/>
          </w:tcPr>
          <w:p w14:paraId="2C4FF2A6" w14:textId="77777777" w:rsidR="008D6D20" w:rsidRPr="00270189" w:rsidRDefault="008D6D20" w:rsidP="008D6D20">
            <w:pPr>
              <w:spacing w:before="60" w:after="60"/>
              <w:rPr>
                <w:rFonts w:ascii="Arial" w:hAnsi="Arial" w:cs="Arial"/>
              </w:rPr>
            </w:pPr>
            <w:r w:rsidRPr="00270189">
              <w:rPr>
                <w:rFonts w:ascii="Arial" w:hAnsi="Arial" w:cs="Arial"/>
              </w:rPr>
              <w:t>Perte d’un passe</w:t>
            </w:r>
          </w:p>
        </w:tc>
        <w:tc>
          <w:tcPr>
            <w:tcW w:w="2474" w:type="dxa"/>
            <w:vAlign w:val="center"/>
          </w:tcPr>
          <w:p w14:paraId="121C8A5F" w14:textId="057788AF" w:rsidR="008D6D20" w:rsidRPr="00270189" w:rsidRDefault="00191E10" w:rsidP="008D6D20">
            <w:pPr>
              <w:spacing w:before="60" w:after="60"/>
              <w:ind w:right="382"/>
              <w:jc w:val="right"/>
              <w:rPr>
                <w:rFonts w:ascii="Arial" w:hAnsi="Arial" w:cs="Arial"/>
              </w:rPr>
            </w:pPr>
            <w:r>
              <w:rPr>
                <w:rFonts w:ascii="Arial" w:hAnsi="Arial" w:cs="Arial"/>
              </w:rPr>
              <w:t>130 €</w:t>
            </w:r>
            <w:r w:rsidR="004446E5">
              <w:rPr>
                <w:rFonts w:ascii="Arial" w:hAnsi="Arial" w:cs="Arial"/>
              </w:rPr>
              <w:t xml:space="preserve"> </w:t>
            </w:r>
            <w:r w:rsidR="008D6D20" w:rsidRPr="00270189">
              <w:rPr>
                <w:rFonts w:ascii="Arial" w:hAnsi="Arial" w:cs="Arial"/>
              </w:rPr>
              <w:t>/ passe</w:t>
            </w:r>
          </w:p>
        </w:tc>
      </w:tr>
      <w:tr w:rsidR="008D6D20" w:rsidRPr="00270189" w14:paraId="16C2ACD8" w14:textId="77777777" w:rsidTr="004446E5">
        <w:tc>
          <w:tcPr>
            <w:tcW w:w="6480" w:type="dxa"/>
            <w:vAlign w:val="center"/>
          </w:tcPr>
          <w:p w14:paraId="357D748A" w14:textId="77777777" w:rsidR="008D6D20" w:rsidRPr="00270189" w:rsidRDefault="008D6D20" w:rsidP="008D6D20">
            <w:pPr>
              <w:spacing w:before="60" w:after="60"/>
              <w:rPr>
                <w:rFonts w:ascii="Arial" w:hAnsi="Arial" w:cs="Arial"/>
              </w:rPr>
            </w:pPr>
            <w:r w:rsidRPr="00270189">
              <w:rPr>
                <w:rFonts w:ascii="Arial" w:hAnsi="Arial" w:cs="Arial"/>
              </w:rPr>
              <w:t>Tenue vestimentaire négligée ou non conforme, par cas constaté</w:t>
            </w:r>
          </w:p>
        </w:tc>
        <w:tc>
          <w:tcPr>
            <w:tcW w:w="2474" w:type="dxa"/>
            <w:vAlign w:val="center"/>
          </w:tcPr>
          <w:p w14:paraId="28EC92A6" w14:textId="3F949D10" w:rsidR="008D6D20" w:rsidRPr="00270189" w:rsidRDefault="008D6D20" w:rsidP="008D6D20">
            <w:pPr>
              <w:spacing w:before="60" w:after="60"/>
              <w:ind w:right="382"/>
              <w:jc w:val="right"/>
              <w:rPr>
                <w:rFonts w:ascii="Arial" w:hAnsi="Arial" w:cs="Arial"/>
              </w:rPr>
            </w:pPr>
            <w:r w:rsidRPr="00270189">
              <w:rPr>
                <w:rFonts w:ascii="Arial" w:hAnsi="Arial" w:cs="Arial"/>
              </w:rPr>
              <w:t>150 €</w:t>
            </w:r>
            <w:r w:rsidR="004446E5">
              <w:rPr>
                <w:rFonts w:ascii="Arial" w:hAnsi="Arial" w:cs="Arial"/>
              </w:rPr>
              <w:t xml:space="preserve"> </w:t>
            </w:r>
            <w:r w:rsidR="00191E10">
              <w:rPr>
                <w:rFonts w:ascii="Arial" w:hAnsi="Arial" w:cs="Arial"/>
              </w:rPr>
              <w:t>/ constat</w:t>
            </w:r>
          </w:p>
        </w:tc>
      </w:tr>
      <w:tr w:rsidR="008D6D20" w:rsidRPr="00270189" w14:paraId="56018943" w14:textId="77777777" w:rsidTr="004446E5">
        <w:tc>
          <w:tcPr>
            <w:tcW w:w="6480" w:type="dxa"/>
            <w:vAlign w:val="center"/>
          </w:tcPr>
          <w:p w14:paraId="456D9955" w14:textId="77777777" w:rsidR="008D6D20" w:rsidRPr="00270189" w:rsidRDefault="008D6D20" w:rsidP="00191E10">
            <w:pPr>
              <w:spacing w:before="60" w:after="60"/>
              <w:rPr>
                <w:rFonts w:ascii="Arial" w:hAnsi="Arial" w:cs="Arial"/>
              </w:rPr>
            </w:pPr>
            <w:r w:rsidRPr="00270189">
              <w:rPr>
                <w:rFonts w:ascii="Arial" w:hAnsi="Arial" w:cs="Arial"/>
              </w:rPr>
              <w:t>Utilisation non autorisée d’un équipement ou matériel</w:t>
            </w:r>
          </w:p>
        </w:tc>
        <w:tc>
          <w:tcPr>
            <w:tcW w:w="2474" w:type="dxa"/>
            <w:vAlign w:val="center"/>
          </w:tcPr>
          <w:p w14:paraId="18A03AEE" w14:textId="435A3B17" w:rsidR="008D6D20" w:rsidRPr="00270189" w:rsidRDefault="008D6D20" w:rsidP="008D6D20">
            <w:pPr>
              <w:spacing w:before="60" w:after="60"/>
              <w:ind w:right="382"/>
              <w:jc w:val="right"/>
              <w:rPr>
                <w:rFonts w:ascii="Arial" w:hAnsi="Arial" w:cs="Arial"/>
              </w:rPr>
            </w:pPr>
            <w:r w:rsidRPr="00270189">
              <w:rPr>
                <w:rFonts w:ascii="Arial" w:hAnsi="Arial" w:cs="Arial"/>
              </w:rPr>
              <w:t>150 €</w:t>
            </w:r>
            <w:r w:rsidR="004446E5">
              <w:rPr>
                <w:rFonts w:ascii="Arial" w:hAnsi="Arial" w:cs="Arial"/>
              </w:rPr>
              <w:t xml:space="preserve"> </w:t>
            </w:r>
            <w:r w:rsidR="00191E10">
              <w:rPr>
                <w:rFonts w:ascii="Arial" w:hAnsi="Arial" w:cs="Arial"/>
              </w:rPr>
              <w:t>/ constat</w:t>
            </w:r>
          </w:p>
        </w:tc>
      </w:tr>
      <w:tr w:rsidR="008D6D20" w:rsidRPr="00270189" w14:paraId="0139CFD4" w14:textId="77777777" w:rsidTr="004446E5">
        <w:tc>
          <w:tcPr>
            <w:tcW w:w="6480" w:type="dxa"/>
            <w:vAlign w:val="center"/>
          </w:tcPr>
          <w:p w14:paraId="13FBB026" w14:textId="77777777" w:rsidR="008D6D20" w:rsidRPr="00270189" w:rsidRDefault="008D6D20" w:rsidP="00191E10">
            <w:pPr>
              <w:spacing w:before="60" w:after="60"/>
              <w:rPr>
                <w:rFonts w:ascii="Arial" w:hAnsi="Arial" w:cs="Arial"/>
              </w:rPr>
            </w:pPr>
            <w:r w:rsidRPr="00270189">
              <w:rPr>
                <w:rFonts w:ascii="Arial" w:hAnsi="Arial" w:cs="Arial"/>
              </w:rPr>
              <w:t>Mauvais comportement des agents sur le site (qui nuit au bon fonctionne</w:t>
            </w:r>
            <w:r w:rsidR="00191E10">
              <w:rPr>
                <w:rFonts w:ascii="Arial" w:hAnsi="Arial" w:cs="Arial"/>
              </w:rPr>
              <w:t xml:space="preserve">ment ou au calme des services) </w:t>
            </w:r>
          </w:p>
        </w:tc>
        <w:tc>
          <w:tcPr>
            <w:tcW w:w="2474" w:type="dxa"/>
            <w:vAlign w:val="center"/>
          </w:tcPr>
          <w:p w14:paraId="39A16F5B" w14:textId="7799B7BF" w:rsidR="008D6D20" w:rsidRPr="00270189" w:rsidRDefault="008D6D20" w:rsidP="008D6D20">
            <w:pPr>
              <w:spacing w:before="60" w:after="60"/>
              <w:ind w:right="382"/>
              <w:jc w:val="right"/>
              <w:rPr>
                <w:rFonts w:ascii="Arial" w:hAnsi="Arial" w:cs="Arial"/>
              </w:rPr>
            </w:pPr>
            <w:r w:rsidRPr="00270189">
              <w:rPr>
                <w:rFonts w:ascii="Arial" w:hAnsi="Arial" w:cs="Arial"/>
              </w:rPr>
              <w:t>150 €</w:t>
            </w:r>
            <w:r w:rsidR="004446E5">
              <w:rPr>
                <w:rFonts w:ascii="Arial" w:hAnsi="Arial" w:cs="Arial"/>
              </w:rPr>
              <w:t xml:space="preserve"> </w:t>
            </w:r>
            <w:r w:rsidR="00191E10">
              <w:rPr>
                <w:rFonts w:ascii="Arial" w:hAnsi="Arial" w:cs="Arial"/>
              </w:rPr>
              <w:t>/ constat</w:t>
            </w:r>
          </w:p>
        </w:tc>
      </w:tr>
      <w:tr w:rsidR="008D6D20" w:rsidRPr="00270189" w14:paraId="4D0E8CB7" w14:textId="77777777" w:rsidTr="004446E5">
        <w:tc>
          <w:tcPr>
            <w:tcW w:w="6480" w:type="dxa"/>
            <w:vAlign w:val="center"/>
          </w:tcPr>
          <w:p w14:paraId="5E04F840" w14:textId="77777777" w:rsidR="008D6D20" w:rsidRPr="00270189" w:rsidRDefault="008D6D20" w:rsidP="008D6D20">
            <w:pPr>
              <w:spacing w:before="60" w:after="60"/>
              <w:rPr>
                <w:rFonts w:ascii="Arial" w:hAnsi="Arial" w:cs="Arial"/>
              </w:rPr>
            </w:pPr>
            <w:r w:rsidRPr="00270189">
              <w:rPr>
                <w:rFonts w:ascii="Arial" w:hAnsi="Arial" w:cs="Arial"/>
              </w:rPr>
              <w:t>Absence de consultation du cahier de liaison</w:t>
            </w:r>
          </w:p>
        </w:tc>
        <w:tc>
          <w:tcPr>
            <w:tcW w:w="2474" w:type="dxa"/>
            <w:vAlign w:val="center"/>
          </w:tcPr>
          <w:p w14:paraId="7FB4903E" w14:textId="5F2B04C9" w:rsidR="008D6D20" w:rsidRPr="00270189" w:rsidRDefault="008D6D20" w:rsidP="008D6D20">
            <w:pPr>
              <w:spacing w:before="60" w:after="60"/>
              <w:ind w:right="382"/>
              <w:jc w:val="right"/>
              <w:rPr>
                <w:rFonts w:ascii="Arial" w:hAnsi="Arial" w:cs="Arial"/>
              </w:rPr>
            </w:pPr>
            <w:r w:rsidRPr="00270189">
              <w:rPr>
                <w:rFonts w:ascii="Arial" w:hAnsi="Arial" w:cs="Arial"/>
              </w:rPr>
              <w:t>90 €</w:t>
            </w:r>
            <w:r w:rsidR="004446E5">
              <w:rPr>
                <w:rFonts w:ascii="Arial" w:hAnsi="Arial" w:cs="Arial"/>
              </w:rPr>
              <w:t xml:space="preserve"> </w:t>
            </w:r>
            <w:r w:rsidR="00191E10">
              <w:rPr>
                <w:rFonts w:ascii="Arial" w:hAnsi="Arial" w:cs="Arial"/>
              </w:rPr>
              <w:t>/ constat</w:t>
            </w:r>
          </w:p>
        </w:tc>
      </w:tr>
      <w:tr w:rsidR="008D6D20" w:rsidRPr="00270189" w14:paraId="16E6FB52" w14:textId="77777777" w:rsidTr="004446E5">
        <w:tc>
          <w:tcPr>
            <w:tcW w:w="6480" w:type="dxa"/>
            <w:vAlign w:val="center"/>
          </w:tcPr>
          <w:p w14:paraId="42391B6D" w14:textId="77777777" w:rsidR="008D6D20" w:rsidRPr="00270189" w:rsidRDefault="008D6D20" w:rsidP="008D6D20">
            <w:pPr>
              <w:spacing w:before="60" w:after="60"/>
              <w:rPr>
                <w:rFonts w:ascii="Arial" w:hAnsi="Arial" w:cs="Arial"/>
              </w:rPr>
            </w:pPr>
            <w:r w:rsidRPr="00270189">
              <w:rPr>
                <w:rFonts w:ascii="Arial" w:hAnsi="Arial" w:cs="Arial"/>
              </w:rPr>
              <w:t>Introduction d’un tiers non autorisé</w:t>
            </w:r>
          </w:p>
        </w:tc>
        <w:tc>
          <w:tcPr>
            <w:tcW w:w="2474" w:type="dxa"/>
            <w:vAlign w:val="center"/>
          </w:tcPr>
          <w:p w14:paraId="23DE015C" w14:textId="10636A2A" w:rsidR="008D6D20" w:rsidRPr="00270189" w:rsidRDefault="008D6D20" w:rsidP="008D6D20">
            <w:pPr>
              <w:spacing w:before="60" w:after="60"/>
              <w:ind w:right="382"/>
              <w:jc w:val="right"/>
              <w:rPr>
                <w:rFonts w:ascii="Arial" w:hAnsi="Arial" w:cs="Arial"/>
              </w:rPr>
            </w:pPr>
            <w:r w:rsidRPr="00270189">
              <w:rPr>
                <w:rFonts w:ascii="Arial" w:hAnsi="Arial" w:cs="Arial"/>
              </w:rPr>
              <w:t>300 €</w:t>
            </w:r>
            <w:r w:rsidR="004446E5">
              <w:rPr>
                <w:rFonts w:ascii="Arial" w:hAnsi="Arial" w:cs="Arial"/>
              </w:rPr>
              <w:t xml:space="preserve"> </w:t>
            </w:r>
            <w:r w:rsidR="00191E10">
              <w:rPr>
                <w:rFonts w:ascii="Arial" w:hAnsi="Arial" w:cs="Arial"/>
              </w:rPr>
              <w:t>/ constat</w:t>
            </w:r>
          </w:p>
        </w:tc>
      </w:tr>
      <w:tr w:rsidR="008D6D20" w:rsidRPr="00270189" w14:paraId="4270E787" w14:textId="77777777" w:rsidTr="004446E5">
        <w:tc>
          <w:tcPr>
            <w:tcW w:w="6480" w:type="dxa"/>
            <w:vAlign w:val="center"/>
          </w:tcPr>
          <w:p w14:paraId="3644248C" w14:textId="77777777" w:rsidR="008D6D20" w:rsidRPr="00270189" w:rsidRDefault="008D6D20" w:rsidP="008D6D20">
            <w:pPr>
              <w:spacing w:before="60" w:after="60"/>
              <w:rPr>
                <w:rFonts w:ascii="Arial" w:hAnsi="Arial" w:cs="Arial"/>
              </w:rPr>
            </w:pPr>
            <w:r w:rsidRPr="00270189">
              <w:rPr>
                <w:rFonts w:ascii="Arial" w:hAnsi="Arial" w:cs="Arial"/>
              </w:rPr>
              <w:t>Rupture d’approvisionnement des consommables sanitaires</w:t>
            </w:r>
          </w:p>
        </w:tc>
        <w:tc>
          <w:tcPr>
            <w:tcW w:w="2474" w:type="dxa"/>
            <w:vAlign w:val="center"/>
          </w:tcPr>
          <w:p w14:paraId="6F3AEBB1" w14:textId="50EC8A40" w:rsidR="008D6D20" w:rsidRPr="00270189" w:rsidRDefault="008D6D20" w:rsidP="008D6D20">
            <w:pPr>
              <w:spacing w:before="60" w:after="60"/>
              <w:ind w:right="382"/>
              <w:jc w:val="right"/>
              <w:rPr>
                <w:rFonts w:ascii="Arial" w:hAnsi="Arial" w:cs="Arial"/>
              </w:rPr>
            </w:pPr>
            <w:r w:rsidRPr="00270189">
              <w:rPr>
                <w:rFonts w:ascii="Arial" w:hAnsi="Arial" w:cs="Arial"/>
              </w:rPr>
              <w:t>200 €</w:t>
            </w:r>
            <w:r w:rsidR="004446E5">
              <w:rPr>
                <w:rFonts w:ascii="Arial" w:hAnsi="Arial" w:cs="Arial"/>
              </w:rPr>
              <w:t xml:space="preserve"> </w:t>
            </w:r>
            <w:r w:rsidR="00191E10">
              <w:rPr>
                <w:rFonts w:ascii="Arial" w:hAnsi="Arial" w:cs="Arial"/>
              </w:rPr>
              <w:t>/ constat</w:t>
            </w:r>
          </w:p>
        </w:tc>
      </w:tr>
      <w:tr w:rsidR="008D6D20" w:rsidRPr="00270189" w14:paraId="409AC861" w14:textId="77777777" w:rsidTr="004446E5">
        <w:tc>
          <w:tcPr>
            <w:tcW w:w="6480" w:type="dxa"/>
            <w:vAlign w:val="center"/>
          </w:tcPr>
          <w:p w14:paraId="006EF433" w14:textId="77777777" w:rsidR="008D6D20" w:rsidRPr="00270189" w:rsidRDefault="008D6D20" w:rsidP="008D6D20">
            <w:pPr>
              <w:spacing w:before="60" w:after="60"/>
              <w:rPr>
                <w:rFonts w:ascii="Arial" w:hAnsi="Arial" w:cs="Arial"/>
              </w:rPr>
            </w:pPr>
            <w:r w:rsidRPr="00270189">
              <w:rPr>
                <w:rFonts w:ascii="Arial" w:hAnsi="Arial" w:cs="Arial"/>
              </w:rPr>
              <w:t>Rupture d’approvisionnement des produits de nettoyage</w:t>
            </w:r>
          </w:p>
        </w:tc>
        <w:tc>
          <w:tcPr>
            <w:tcW w:w="2474" w:type="dxa"/>
            <w:vAlign w:val="center"/>
          </w:tcPr>
          <w:p w14:paraId="3B9AE6F3" w14:textId="1D808D8C" w:rsidR="008D6D20" w:rsidRPr="00270189" w:rsidRDefault="008D6D20" w:rsidP="008D6D20">
            <w:pPr>
              <w:spacing w:before="60" w:after="60"/>
              <w:ind w:right="382"/>
              <w:jc w:val="right"/>
              <w:rPr>
                <w:rFonts w:ascii="Arial" w:hAnsi="Arial" w:cs="Arial"/>
              </w:rPr>
            </w:pPr>
            <w:r w:rsidRPr="00270189">
              <w:rPr>
                <w:rFonts w:ascii="Arial" w:hAnsi="Arial" w:cs="Arial"/>
              </w:rPr>
              <w:t>100 €</w:t>
            </w:r>
            <w:r w:rsidR="004446E5">
              <w:rPr>
                <w:rFonts w:ascii="Arial" w:hAnsi="Arial" w:cs="Arial"/>
              </w:rPr>
              <w:t xml:space="preserve"> </w:t>
            </w:r>
            <w:r w:rsidR="00191E10">
              <w:rPr>
                <w:rFonts w:ascii="Arial" w:hAnsi="Arial" w:cs="Arial"/>
              </w:rPr>
              <w:t>/ constat</w:t>
            </w:r>
          </w:p>
        </w:tc>
      </w:tr>
      <w:tr w:rsidR="008D6D20" w:rsidRPr="00270189" w14:paraId="5F695519" w14:textId="77777777" w:rsidTr="004446E5">
        <w:tc>
          <w:tcPr>
            <w:tcW w:w="6480" w:type="dxa"/>
          </w:tcPr>
          <w:p w14:paraId="0D05F6DA" w14:textId="77777777" w:rsidR="008D6D20" w:rsidRPr="00270189" w:rsidRDefault="008D6D20" w:rsidP="008D6D20">
            <w:pPr>
              <w:spacing w:before="60" w:after="60"/>
              <w:rPr>
                <w:rFonts w:ascii="Arial" w:hAnsi="Arial" w:cs="Arial"/>
              </w:rPr>
            </w:pPr>
            <w:r w:rsidRPr="00270189">
              <w:rPr>
                <w:rFonts w:ascii="Arial" w:hAnsi="Arial" w:cs="Arial"/>
              </w:rPr>
              <w:t>Matériel non-conforme</w:t>
            </w:r>
          </w:p>
        </w:tc>
        <w:tc>
          <w:tcPr>
            <w:tcW w:w="2474" w:type="dxa"/>
          </w:tcPr>
          <w:p w14:paraId="38DBB2DB" w14:textId="67C2F498" w:rsidR="008D6D20" w:rsidRPr="00270189" w:rsidRDefault="008D6D20" w:rsidP="008D6D20">
            <w:pPr>
              <w:spacing w:before="60" w:after="60"/>
              <w:ind w:right="382"/>
              <w:jc w:val="right"/>
              <w:rPr>
                <w:rFonts w:ascii="Arial" w:hAnsi="Arial" w:cs="Arial"/>
              </w:rPr>
            </w:pPr>
            <w:r w:rsidRPr="00270189">
              <w:rPr>
                <w:rFonts w:ascii="Arial" w:hAnsi="Arial" w:cs="Arial"/>
              </w:rPr>
              <w:t>150 €</w:t>
            </w:r>
            <w:r w:rsidR="004446E5">
              <w:rPr>
                <w:rFonts w:ascii="Arial" w:hAnsi="Arial" w:cs="Arial"/>
              </w:rPr>
              <w:t xml:space="preserve"> </w:t>
            </w:r>
            <w:r w:rsidR="00191E10">
              <w:rPr>
                <w:rFonts w:ascii="Arial" w:hAnsi="Arial" w:cs="Arial"/>
              </w:rPr>
              <w:t>/ constat</w:t>
            </w:r>
          </w:p>
        </w:tc>
      </w:tr>
      <w:tr w:rsidR="008D6D20" w:rsidRPr="00270189" w14:paraId="1BD455C9" w14:textId="77777777" w:rsidTr="004446E5">
        <w:tc>
          <w:tcPr>
            <w:tcW w:w="6480" w:type="dxa"/>
          </w:tcPr>
          <w:p w14:paraId="66F27C3E" w14:textId="77777777" w:rsidR="008D6D20" w:rsidRPr="00270189" w:rsidRDefault="008D6D20" w:rsidP="008D6D20">
            <w:pPr>
              <w:spacing w:before="60" w:after="60"/>
              <w:rPr>
                <w:rFonts w:ascii="Arial" w:hAnsi="Arial" w:cs="Arial"/>
              </w:rPr>
            </w:pPr>
            <w:r w:rsidRPr="00270189">
              <w:rPr>
                <w:rFonts w:ascii="Arial" w:hAnsi="Arial" w:cs="Arial"/>
              </w:rPr>
              <w:t>Vidange ou remplissage des seaux en lieux non autorisés</w:t>
            </w:r>
          </w:p>
        </w:tc>
        <w:tc>
          <w:tcPr>
            <w:tcW w:w="2474" w:type="dxa"/>
          </w:tcPr>
          <w:p w14:paraId="7F954065" w14:textId="3D2E6906" w:rsidR="008D6D20" w:rsidRPr="00270189" w:rsidRDefault="008D6D20" w:rsidP="008D6D20">
            <w:pPr>
              <w:spacing w:before="60" w:after="60"/>
              <w:ind w:right="382"/>
              <w:jc w:val="right"/>
              <w:rPr>
                <w:rFonts w:ascii="Arial" w:hAnsi="Arial" w:cs="Arial"/>
              </w:rPr>
            </w:pPr>
            <w:r w:rsidRPr="00270189">
              <w:rPr>
                <w:rFonts w:ascii="Arial" w:hAnsi="Arial" w:cs="Arial"/>
              </w:rPr>
              <w:t>150 €</w:t>
            </w:r>
            <w:r w:rsidR="004446E5">
              <w:rPr>
                <w:rFonts w:ascii="Arial" w:hAnsi="Arial" w:cs="Arial"/>
              </w:rPr>
              <w:t xml:space="preserve"> </w:t>
            </w:r>
            <w:r w:rsidR="00191E10">
              <w:rPr>
                <w:rFonts w:ascii="Arial" w:hAnsi="Arial" w:cs="Arial"/>
              </w:rPr>
              <w:t>/ constat</w:t>
            </w:r>
          </w:p>
        </w:tc>
      </w:tr>
      <w:tr w:rsidR="008D6D20" w:rsidRPr="00270189" w14:paraId="4C2A3E97" w14:textId="77777777" w:rsidTr="004446E5">
        <w:tc>
          <w:tcPr>
            <w:tcW w:w="6480" w:type="dxa"/>
          </w:tcPr>
          <w:p w14:paraId="3BEBB37F" w14:textId="77777777" w:rsidR="008D6D20" w:rsidRPr="00270189" w:rsidRDefault="008D6D20" w:rsidP="008D6D20">
            <w:pPr>
              <w:spacing w:before="60" w:after="60"/>
              <w:rPr>
                <w:rFonts w:ascii="Arial" w:hAnsi="Arial" w:cs="Arial"/>
              </w:rPr>
            </w:pPr>
            <w:r w:rsidRPr="00270189">
              <w:rPr>
                <w:rFonts w:ascii="Arial" w:hAnsi="Arial" w:cs="Arial"/>
              </w:rPr>
              <w:t>Absence des fiches de poste des agents</w:t>
            </w:r>
          </w:p>
        </w:tc>
        <w:tc>
          <w:tcPr>
            <w:tcW w:w="2474" w:type="dxa"/>
          </w:tcPr>
          <w:p w14:paraId="5C51E0CF" w14:textId="387FE40C" w:rsidR="008D6D20" w:rsidRPr="00270189" w:rsidRDefault="008D6D20" w:rsidP="008D6D20">
            <w:pPr>
              <w:spacing w:before="60" w:after="60"/>
              <w:ind w:right="382"/>
              <w:jc w:val="right"/>
              <w:rPr>
                <w:rFonts w:ascii="Arial" w:hAnsi="Arial" w:cs="Arial"/>
              </w:rPr>
            </w:pPr>
            <w:r w:rsidRPr="00270189">
              <w:rPr>
                <w:rFonts w:ascii="Arial" w:hAnsi="Arial" w:cs="Arial"/>
              </w:rPr>
              <w:t>150 €</w:t>
            </w:r>
            <w:r w:rsidR="004446E5">
              <w:rPr>
                <w:rFonts w:ascii="Arial" w:hAnsi="Arial" w:cs="Arial"/>
              </w:rPr>
              <w:t xml:space="preserve"> </w:t>
            </w:r>
            <w:r w:rsidR="00191E10">
              <w:rPr>
                <w:rFonts w:ascii="Arial" w:hAnsi="Arial" w:cs="Arial"/>
              </w:rPr>
              <w:t>/ constat</w:t>
            </w:r>
          </w:p>
        </w:tc>
      </w:tr>
      <w:tr w:rsidR="008D6D20" w:rsidRPr="00270189" w14:paraId="2DB46595" w14:textId="77777777" w:rsidTr="004446E5">
        <w:tc>
          <w:tcPr>
            <w:tcW w:w="6480" w:type="dxa"/>
          </w:tcPr>
          <w:p w14:paraId="0BAFF516" w14:textId="77777777" w:rsidR="008D6D20" w:rsidRPr="00270189" w:rsidRDefault="008D6D20" w:rsidP="008D6D20">
            <w:pPr>
              <w:spacing w:before="60" w:after="60"/>
              <w:rPr>
                <w:rFonts w:ascii="Arial" w:hAnsi="Arial" w:cs="Arial"/>
              </w:rPr>
            </w:pPr>
            <w:r w:rsidRPr="00270189">
              <w:rPr>
                <w:rFonts w:ascii="Arial" w:hAnsi="Arial" w:cs="Arial"/>
              </w:rPr>
              <w:t>Absence de plan qualité</w:t>
            </w:r>
          </w:p>
        </w:tc>
        <w:tc>
          <w:tcPr>
            <w:tcW w:w="2474" w:type="dxa"/>
          </w:tcPr>
          <w:p w14:paraId="7859F261" w14:textId="77777777" w:rsidR="008D6D20" w:rsidRPr="00270189" w:rsidRDefault="008D6D20" w:rsidP="008D6D20">
            <w:pPr>
              <w:spacing w:before="60" w:after="60"/>
              <w:ind w:right="382"/>
              <w:jc w:val="right"/>
              <w:rPr>
                <w:rFonts w:ascii="Arial" w:hAnsi="Arial" w:cs="Arial"/>
              </w:rPr>
            </w:pPr>
            <w:r w:rsidRPr="00270189">
              <w:rPr>
                <w:rFonts w:ascii="Arial" w:hAnsi="Arial" w:cs="Arial"/>
              </w:rPr>
              <w:t>300 € / mois de retard</w:t>
            </w:r>
          </w:p>
        </w:tc>
      </w:tr>
      <w:tr w:rsidR="008D6D20" w:rsidRPr="00270189" w14:paraId="216DA33B" w14:textId="77777777" w:rsidTr="004446E5">
        <w:tc>
          <w:tcPr>
            <w:tcW w:w="6480" w:type="dxa"/>
          </w:tcPr>
          <w:p w14:paraId="7CA9BFCB" w14:textId="77777777" w:rsidR="008D6D20" w:rsidRPr="00270189" w:rsidRDefault="008D6D20" w:rsidP="008D6D20">
            <w:pPr>
              <w:spacing w:before="60" w:after="60"/>
              <w:rPr>
                <w:rFonts w:ascii="Arial" w:hAnsi="Arial" w:cs="Arial"/>
              </w:rPr>
            </w:pPr>
            <w:r w:rsidRPr="00270189">
              <w:rPr>
                <w:rFonts w:ascii="Arial" w:hAnsi="Arial" w:cs="Arial"/>
              </w:rPr>
              <w:t>Absence de planning des prestations non journalières</w:t>
            </w:r>
          </w:p>
        </w:tc>
        <w:tc>
          <w:tcPr>
            <w:tcW w:w="2474" w:type="dxa"/>
          </w:tcPr>
          <w:p w14:paraId="172FD791" w14:textId="77777777" w:rsidR="008D6D20" w:rsidRPr="00270189" w:rsidRDefault="008D6D20" w:rsidP="008D6D20">
            <w:pPr>
              <w:spacing w:before="60" w:after="60"/>
              <w:ind w:right="382"/>
              <w:jc w:val="right"/>
              <w:rPr>
                <w:rFonts w:ascii="Arial" w:hAnsi="Arial" w:cs="Arial"/>
              </w:rPr>
            </w:pPr>
            <w:r w:rsidRPr="00270189">
              <w:rPr>
                <w:rFonts w:ascii="Arial" w:hAnsi="Arial" w:cs="Arial"/>
              </w:rPr>
              <w:t>200 €</w:t>
            </w:r>
          </w:p>
        </w:tc>
      </w:tr>
      <w:tr w:rsidR="008D6D20" w:rsidRPr="00270189" w14:paraId="6B5967EC" w14:textId="77777777" w:rsidTr="004446E5">
        <w:tc>
          <w:tcPr>
            <w:tcW w:w="6480" w:type="dxa"/>
            <w:vAlign w:val="center"/>
          </w:tcPr>
          <w:p w14:paraId="061BC1D7" w14:textId="77777777" w:rsidR="008D6D20" w:rsidRPr="00270189" w:rsidRDefault="008D6D20" w:rsidP="008D6D20">
            <w:pPr>
              <w:spacing w:before="60" w:after="60"/>
              <w:rPr>
                <w:rFonts w:ascii="Arial" w:hAnsi="Arial" w:cs="Arial"/>
              </w:rPr>
            </w:pPr>
            <w:r w:rsidRPr="00270189">
              <w:rPr>
                <w:rFonts w:ascii="Arial" w:hAnsi="Arial" w:cs="Arial"/>
              </w:rPr>
              <w:t>Non-respect du calendrier des prestations programmées</w:t>
            </w:r>
          </w:p>
        </w:tc>
        <w:tc>
          <w:tcPr>
            <w:tcW w:w="2474" w:type="dxa"/>
            <w:vAlign w:val="center"/>
          </w:tcPr>
          <w:p w14:paraId="71E7F971" w14:textId="77777777" w:rsidR="008D6D20" w:rsidRPr="00270189" w:rsidRDefault="008D6D20" w:rsidP="008D6D20">
            <w:pPr>
              <w:spacing w:before="60" w:after="60"/>
              <w:ind w:right="382"/>
              <w:jc w:val="right"/>
              <w:rPr>
                <w:rFonts w:ascii="Arial" w:hAnsi="Arial" w:cs="Arial"/>
              </w:rPr>
            </w:pPr>
            <w:r w:rsidRPr="00270189">
              <w:rPr>
                <w:rFonts w:ascii="Arial" w:hAnsi="Arial" w:cs="Arial"/>
              </w:rPr>
              <w:t>100 € / jour de retard</w:t>
            </w:r>
          </w:p>
        </w:tc>
      </w:tr>
      <w:tr w:rsidR="008D6D20" w:rsidRPr="00270189" w14:paraId="147032AE" w14:textId="77777777" w:rsidTr="004446E5">
        <w:tc>
          <w:tcPr>
            <w:tcW w:w="6480" w:type="dxa"/>
            <w:vAlign w:val="center"/>
          </w:tcPr>
          <w:p w14:paraId="5FF4BCF2" w14:textId="77777777" w:rsidR="008D6D20" w:rsidRPr="00270189" w:rsidRDefault="008D6D20" w:rsidP="008D6D20">
            <w:pPr>
              <w:spacing w:before="60" w:after="60"/>
              <w:rPr>
                <w:rFonts w:ascii="Arial" w:hAnsi="Arial" w:cs="Arial"/>
              </w:rPr>
            </w:pPr>
            <w:r w:rsidRPr="00270189">
              <w:rPr>
                <w:rFonts w:ascii="Arial" w:hAnsi="Arial" w:cs="Arial"/>
              </w:rPr>
              <w:t>Non-respect des consignes de sécurité définies au plan de prévention</w:t>
            </w:r>
          </w:p>
        </w:tc>
        <w:tc>
          <w:tcPr>
            <w:tcW w:w="2474" w:type="dxa"/>
            <w:vAlign w:val="center"/>
          </w:tcPr>
          <w:p w14:paraId="4B0185A0" w14:textId="77777777" w:rsidR="008D6D20" w:rsidRPr="00270189" w:rsidRDefault="008D6D20" w:rsidP="008D6D20">
            <w:pPr>
              <w:spacing w:before="60" w:after="60"/>
              <w:ind w:right="382"/>
              <w:jc w:val="right"/>
              <w:rPr>
                <w:rFonts w:ascii="Arial" w:hAnsi="Arial" w:cs="Arial"/>
              </w:rPr>
            </w:pPr>
            <w:r w:rsidRPr="00270189">
              <w:rPr>
                <w:rFonts w:ascii="Arial" w:hAnsi="Arial" w:cs="Arial"/>
              </w:rPr>
              <w:t>150 €</w:t>
            </w:r>
          </w:p>
        </w:tc>
      </w:tr>
      <w:tr w:rsidR="008D6D20" w:rsidRPr="00270189" w14:paraId="40614188" w14:textId="77777777" w:rsidTr="004446E5">
        <w:tc>
          <w:tcPr>
            <w:tcW w:w="6480" w:type="dxa"/>
            <w:vAlign w:val="center"/>
          </w:tcPr>
          <w:p w14:paraId="2F54F1BD" w14:textId="77777777" w:rsidR="008D6D20" w:rsidRPr="00270189" w:rsidRDefault="008D6D20" w:rsidP="008D6D20">
            <w:pPr>
              <w:spacing w:before="60" w:after="60"/>
              <w:rPr>
                <w:rFonts w:ascii="Arial" w:hAnsi="Arial" w:cs="Arial"/>
              </w:rPr>
            </w:pPr>
            <w:r w:rsidRPr="00270189">
              <w:rPr>
                <w:rFonts w:ascii="Arial" w:hAnsi="Arial" w:cs="Arial"/>
              </w:rPr>
              <w:t>Non verrouillage des fenêtres après prestations</w:t>
            </w:r>
          </w:p>
        </w:tc>
        <w:tc>
          <w:tcPr>
            <w:tcW w:w="2474" w:type="dxa"/>
            <w:vAlign w:val="center"/>
          </w:tcPr>
          <w:p w14:paraId="68CA9FCC" w14:textId="23CC8D95" w:rsidR="008D6D20" w:rsidRPr="00270189" w:rsidRDefault="008D6D20" w:rsidP="004446E5">
            <w:pPr>
              <w:spacing w:before="60" w:after="60"/>
              <w:ind w:right="382"/>
              <w:jc w:val="right"/>
              <w:rPr>
                <w:rFonts w:ascii="Arial" w:hAnsi="Arial" w:cs="Arial"/>
              </w:rPr>
            </w:pPr>
            <w:r w:rsidRPr="00270189">
              <w:rPr>
                <w:rFonts w:ascii="Arial" w:hAnsi="Arial" w:cs="Arial"/>
              </w:rPr>
              <w:t>50</w:t>
            </w:r>
            <w:r w:rsidR="004446E5">
              <w:rPr>
                <w:rFonts w:ascii="Arial" w:hAnsi="Arial" w:cs="Arial"/>
              </w:rPr>
              <w:t xml:space="preserve"> </w:t>
            </w:r>
            <w:r w:rsidRPr="00270189">
              <w:rPr>
                <w:rFonts w:ascii="Arial" w:hAnsi="Arial" w:cs="Arial"/>
              </w:rPr>
              <w:t xml:space="preserve">€ </w:t>
            </w:r>
            <w:r w:rsidR="004446E5">
              <w:rPr>
                <w:rFonts w:ascii="Arial" w:hAnsi="Arial" w:cs="Arial"/>
              </w:rPr>
              <w:t xml:space="preserve">/ fenêtre </w:t>
            </w:r>
            <w:r w:rsidRPr="00270189">
              <w:rPr>
                <w:rFonts w:ascii="Arial" w:hAnsi="Arial" w:cs="Arial"/>
              </w:rPr>
              <w:t xml:space="preserve">constatée </w:t>
            </w:r>
          </w:p>
        </w:tc>
      </w:tr>
      <w:tr w:rsidR="008D6D20" w:rsidRPr="00270189" w14:paraId="4CF7B0B5" w14:textId="77777777" w:rsidTr="004446E5">
        <w:tc>
          <w:tcPr>
            <w:tcW w:w="6480" w:type="dxa"/>
          </w:tcPr>
          <w:p w14:paraId="6E1BD1E0" w14:textId="77777777" w:rsidR="008D6D20" w:rsidRPr="00270189" w:rsidRDefault="008D6D20" w:rsidP="008D6D20">
            <w:pPr>
              <w:spacing w:before="60" w:after="60"/>
              <w:rPr>
                <w:rFonts w:ascii="Arial" w:hAnsi="Arial" w:cs="Arial"/>
              </w:rPr>
            </w:pPr>
            <w:r w:rsidRPr="00270189">
              <w:rPr>
                <w:rFonts w:ascii="Arial" w:hAnsi="Arial" w:cs="Arial"/>
              </w:rPr>
              <w:t>Non étiquetage des produits utilisés</w:t>
            </w:r>
          </w:p>
        </w:tc>
        <w:tc>
          <w:tcPr>
            <w:tcW w:w="2474" w:type="dxa"/>
          </w:tcPr>
          <w:p w14:paraId="3C4F658D" w14:textId="79605D99" w:rsidR="008D6D20" w:rsidRPr="00270189" w:rsidRDefault="008D6D20" w:rsidP="008D6D20">
            <w:pPr>
              <w:spacing w:before="60" w:after="60"/>
              <w:ind w:right="382"/>
              <w:jc w:val="right"/>
              <w:rPr>
                <w:rFonts w:ascii="Arial" w:hAnsi="Arial" w:cs="Arial"/>
              </w:rPr>
            </w:pPr>
            <w:r w:rsidRPr="00270189">
              <w:rPr>
                <w:rFonts w:ascii="Arial" w:hAnsi="Arial" w:cs="Arial"/>
              </w:rPr>
              <w:t>100 €</w:t>
            </w:r>
            <w:r w:rsidR="004446E5">
              <w:rPr>
                <w:rFonts w:ascii="Arial" w:hAnsi="Arial" w:cs="Arial"/>
              </w:rPr>
              <w:t xml:space="preserve"> </w:t>
            </w:r>
            <w:r w:rsidR="00191E10">
              <w:rPr>
                <w:rFonts w:ascii="Arial" w:hAnsi="Arial" w:cs="Arial"/>
              </w:rPr>
              <w:t>/ constat</w:t>
            </w:r>
          </w:p>
        </w:tc>
      </w:tr>
      <w:tr w:rsidR="008D6D20" w:rsidRPr="00270189" w14:paraId="331B847C" w14:textId="77777777" w:rsidTr="004446E5">
        <w:tc>
          <w:tcPr>
            <w:tcW w:w="6480" w:type="dxa"/>
          </w:tcPr>
          <w:p w14:paraId="5542EB77" w14:textId="77777777" w:rsidR="008D6D20" w:rsidRPr="00270189" w:rsidRDefault="008D6D20" w:rsidP="00191E10">
            <w:pPr>
              <w:spacing w:before="60" w:after="60"/>
              <w:rPr>
                <w:rFonts w:ascii="Arial" w:hAnsi="Arial" w:cs="Arial"/>
              </w:rPr>
            </w:pPr>
            <w:r w:rsidRPr="00270189">
              <w:rPr>
                <w:rFonts w:ascii="Arial" w:hAnsi="Arial" w:cs="Arial"/>
              </w:rPr>
              <w:t>Salissure sur les installations et équipements, due notamment à une mauvaise utilisation des matériels et produits, tout abandon des matériels et produits en dehors des locaux</w:t>
            </w:r>
            <w:r w:rsidR="00191E10">
              <w:rPr>
                <w:rFonts w:ascii="Arial" w:hAnsi="Arial" w:cs="Arial"/>
              </w:rPr>
              <w:t xml:space="preserve"> mis à disposition du titulaire</w:t>
            </w:r>
          </w:p>
        </w:tc>
        <w:tc>
          <w:tcPr>
            <w:tcW w:w="2474" w:type="dxa"/>
            <w:vAlign w:val="center"/>
          </w:tcPr>
          <w:p w14:paraId="03501AA9" w14:textId="00F3B9EF" w:rsidR="008D6D20" w:rsidRPr="00270189" w:rsidRDefault="008D6D20" w:rsidP="008D6D20">
            <w:pPr>
              <w:spacing w:before="60" w:after="60"/>
              <w:ind w:right="382"/>
              <w:jc w:val="right"/>
              <w:rPr>
                <w:rFonts w:ascii="Arial" w:hAnsi="Arial" w:cs="Arial"/>
              </w:rPr>
            </w:pPr>
            <w:r w:rsidRPr="00270189">
              <w:rPr>
                <w:rFonts w:ascii="Arial" w:hAnsi="Arial" w:cs="Arial"/>
              </w:rPr>
              <w:t>50 €</w:t>
            </w:r>
            <w:r w:rsidR="004446E5">
              <w:rPr>
                <w:rFonts w:ascii="Arial" w:hAnsi="Arial" w:cs="Arial"/>
              </w:rPr>
              <w:t xml:space="preserve"> </w:t>
            </w:r>
            <w:r w:rsidR="00191E10">
              <w:rPr>
                <w:rFonts w:ascii="Arial" w:hAnsi="Arial" w:cs="Arial"/>
              </w:rPr>
              <w:t>/ constat</w:t>
            </w:r>
          </w:p>
        </w:tc>
      </w:tr>
      <w:tr w:rsidR="008D6D20" w:rsidRPr="00270189" w14:paraId="6298D7AE" w14:textId="77777777" w:rsidTr="004446E5">
        <w:tc>
          <w:tcPr>
            <w:tcW w:w="6480" w:type="dxa"/>
          </w:tcPr>
          <w:p w14:paraId="41B660A4" w14:textId="77777777" w:rsidR="008D6D20" w:rsidRPr="00270189" w:rsidRDefault="008D6D20" w:rsidP="008D6D20">
            <w:pPr>
              <w:spacing w:before="60" w:after="60"/>
              <w:rPr>
                <w:rFonts w:ascii="Arial" w:hAnsi="Arial" w:cs="Arial"/>
              </w:rPr>
            </w:pPr>
            <w:r w:rsidRPr="00270189">
              <w:rPr>
                <w:rFonts w:ascii="Arial" w:hAnsi="Arial" w:cs="Arial"/>
              </w:rPr>
              <w:t>Retrait non autorisée des déchets infectieux contenus dans les sacs DASRI</w:t>
            </w:r>
          </w:p>
        </w:tc>
        <w:tc>
          <w:tcPr>
            <w:tcW w:w="2474" w:type="dxa"/>
          </w:tcPr>
          <w:p w14:paraId="0CA64B06" w14:textId="77777777" w:rsidR="008D6D20" w:rsidRPr="00270189" w:rsidRDefault="008D6D20" w:rsidP="008D6D20">
            <w:pPr>
              <w:spacing w:before="60" w:after="60"/>
              <w:ind w:right="382"/>
              <w:jc w:val="right"/>
              <w:rPr>
                <w:rFonts w:ascii="Arial" w:hAnsi="Arial" w:cs="Arial"/>
              </w:rPr>
            </w:pPr>
            <w:r w:rsidRPr="00270189">
              <w:rPr>
                <w:rFonts w:ascii="Arial" w:hAnsi="Arial" w:cs="Arial"/>
              </w:rPr>
              <w:t>500 €</w:t>
            </w:r>
          </w:p>
        </w:tc>
      </w:tr>
      <w:tr w:rsidR="008D6D20" w:rsidRPr="00270189" w14:paraId="7404A43E" w14:textId="77777777" w:rsidTr="004446E5">
        <w:tc>
          <w:tcPr>
            <w:tcW w:w="6480" w:type="dxa"/>
          </w:tcPr>
          <w:p w14:paraId="1C971863" w14:textId="77777777" w:rsidR="008D6D20" w:rsidRPr="00270189" w:rsidRDefault="008D6D20" w:rsidP="008D6D20">
            <w:pPr>
              <w:spacing w:before="60" w:after="60"/>
              <w:rPr>
                <w:rFonts w:ascii="Arial" w:hAnsi="Arial" w:cs="Arial"/>
              </w:rPr>
            </w:pPr>
            <w:r w:rsidRPr="00270189">
              <w:rPr>
                <w:rFonts w:ascii="Arial" w:hAnsi="Arial" w:cs="Arial"/>
              </w:rPr>
              <w:t>Non-respect des obligations relatives à l’insertion imputable au candidat, par heure insertion non réalisée</w:t>
            </w:r>
          </w:p>
        </w:tc>
        <w:tc>
          <w:tcPr>
            <w:tcW w:w="2474" w:type="dxa"/>
          </w:tcPr>
          <w:p w14:paraId="6B8F5033" w14:textId="77777777" w:rsidR="008D6D20" w:rsidRPr="00270189" w:rsidRDefault="008D6D20" w:rsidP="008D6D20">
            <w:pPr>
              <w:spacing w:before="60" w:after="60"/>
              <w:ind w:right="382"/>
              <w:jc w:val="right"/>
              <w:rPr>
                <w:rFonts w:ascii="Arial" w:hAnsi="Arial" w:cs="Arial"/>
              </w:rPr>
            </w:pPr>
            <w:r w:rsidRPr="00270189">
              <w:rPr>
                <w:rFonts w:ascii="Arial" w:hAnsi="Arial" w:cs="Arial"/>
              </w:rPr>
              <w:t>40 €</w:t>
            </w:r>
          </w:p>
        </w:tc>
      </w:tr>
      <w:tr w:rsidR="008D6D20" w:rsidRPr="00270189" w14:paraId="1A4C387C" w14:textId="77777777" w:rsidTr="004446E5">
        <w:tc>
          <w:tcPr>
            <w:tcW w:w="6480" w:type="dxa"/>
          </w:tcPr>
          <w:p w14:paraId="711DD821" w14:textId="77777777" w:rsidR="008D6D20" w:rsidRPr="00270189" w:rsidRDefault="008D6D20" w:rsidP="008D6D20">
            <w:pPr>
              <w:spacing w:before="60" w:after="60"/>
              <w:rPr>
                <w:rFonts w:ascii="Arial" w:hAnsi="Arial" w:cs="Arial"/>
              </w:rPr>
            </w:pPr>
            <w:r w:rsidRPr="00270189">
              <w:rPr>
                <w:rFonts w:ascii="Arial" w:hAnsi="Arial" w:cs="Arial"/>
              </w:rPr>
              <w:t>Absence ou refus de transmission des renseignements propres à permettre le contrôle de l’exécution de l’action</w:t>
            </w:r>
          </w:p>
        </w:tc>
        <w:tc>
          <w:tcPr>
            <w:tcW w:w="2474" w:type="dxa"/>
          </w:tcPr>
          <w:p w14:paraId="20F962B3" w14:textId="2130C956" w:rsidR="008D6D20" w:rsidRPr="00270189" w:rsidRDefault="008D6D20" w:rsidP="00191E10">
            <w:pPr>
              <w:spacing w:before="60" w:after="60"/>
              <w:ind w:right="382"/>
              <w:jc w:val="right"/>
              <w:rPr>
                <w:rFonts w:ascii="Arial" w:hAnsi="Arial" w:cs="Arial"/>
              </w:rPr>
            </w:pPr>
            <w:r w:rsidRPr="00270189">
              <w:rPr>
                <w:rFonts w:ascii="Arial" w:hAnsi="Arial" w:cs="Arial"/>
              </w:rPr>
              <w:t xml:space="preserve">100 € </w:t>
            </w:r>
            <w:r w:rsidR="00191E10">
              <w:rPr>
                <w:rFonts w:ascii="Arial" w:hAnsi="Arial" w:cs="Arial"/>
              </w:rPr>
              <w:t>/</w:t>
            </w:r>
            <w:r w:rsidR="004446E5">
              <w:rPr>
                <w:rFonts w:ascii="Arial" w:hAnsi="Arial" w:cs="Arial"/>
              </w:rPr>
              <w:t xml:space="preserve"> </w:t>
            </w:r>
            <w:r w:rsidRPr="00270189">
              <w:rPr>
                <w:rFonts w:ascii="Arial" w:hAnsi="Arial" w:cs="Arial"/>
              </w:rPr>
              <w:t xml:space="preserve">jour de retard </w:t>
            </w:r>
          </w:p>
        </w:tc>
      </w:tr>
    </w:tbl>
    <w:p w14:paraId="791F9D26" w14:textId="77777777" w:rsidR="008D6D20" w:rsidRDefault="008D6D20" w:rsidP="008D6D20">
      <w:pPr>
        <w:rPr>
          <w:rFonts w:ascii="Arial" w:hAnsi="Arial" w:cs="Arial"/>
        </w:rPr>
      </w:pPr>
    </w:p>
    <w:p w14:paraId="25603274" w14:textId="6D740BD1" w:rsidR="00884E8A" w:rsidRPr="00270189" w:rsidRDefault="00884E8A" w:rsidP="00884E8A">
      <w:pPr>
        <w:pStyle w:val="Titre2"/>
        <w:numPr>
          <w:ilvl w:val="1"/>
          <w:numId w:val="1"/>
        </w:numPr>
        <w:spacing w:before="240" w:after="240"/>
        <w:ind w:left="1276"/>
        <w:rPr>
          <w:rFonts w:ascii="Arial" w:eastAsia="Times New Roman" w:hAnsi="Arial" w:cs="Arial"/>
          <w:sz w:val="20"/>
          <w:szCs w:val="20"/>
        </w:rPr>
      </w:pPr>
      <w:bookmarkStart w:id="23" w:name="_Toc202189147"/>
      <w:bookmarkStart w:id="24" w:name="_Toc168919329"/>
      <w:r w:rsidRPr="00884E8A">
        <w:rPr>
          <w:rFonts w:ascii="Arial" w:eastAsia="Times New Roman" w:hAnsi="Arial" w:cs="Arial"/>
          <w:b/>
          <w:bCs/>
          <w:sz w:val="20"/>
          <w:szCs w:val="20"/>
        </w:rPr>
        <w:lastRenderedPageBreak/>
        <w:t>Pénalités relatives à l’insertion</w:t>
      </w:r>
      <w:bookmarkEnd w:id="23"/>
    </w:p>
    <w:p w14:paraId="56CA51A8" w14:textId="77777777" w:rsidR="00884E8A" w:rsidRPr="00884E8A" w:rsidRDefault="00884E8A" w:rsidP="00884E8A">
      <w:pPr>
        <w:pStyle w:val="Titre2"/>
        <w:numPr>
          <w:ilvl w:val="2"/>
          <w:numId w:val="1"/>
        </w:numPr>
        <w:spacing w:before="240" w:after="240"/>
        <w:ind w:left="1843"/>
        <w:rPr>
          <w:rFonts w:ascii="Arial" w:eastAsia="Times New Roman" w:hAnsi="Arial" w:cs="Arial"/>
          <w:bCs/>
          <w:sz w:val="20"/>
          <w:szCs w:val="20"/>
        </w:rPr>
      </w:pPr>
      <w:bookmarkStart w:id="25" w:name="_Toc202189148"/>
      <w:r w:rsidRPr="00884E8A">
        <w:rPr>
          <w:rFonts w:ascii="Arial" w:eastAsia="Times New Roman" w:hAnsi="Arial" w:cs="Arial"/>
          <w:bCs/>
          <w:sz w:val="20"/>
          <w:szCs w:val="20"/>
        </w:rPr>
        <w:t>Pénalités liées au volume d’heures d’insertion</w:t>
      </w:r>
      <w:bookmarkEnd w:id="25"/>
    </w:p>
    <w:p w14:paraId="2AAB7AD7" w14:textId="7C7BAE38" w:rsidR="00884E8A" w:rsidRDefault="00884E8A" w:rsidP="00884E8A">
      <w:pPr>
        <w:pStyle w:val="Textbody"/>
        <w:jc w:val="both"/>
        <w:rPr>
          <w:rFonts w:ascii="Calibri" w:hAnsi="Calibri"/>
          <w:sz w:val="22"/>
          <w:szCs w:val="22"/>
        </w:rPr>
      </w:pPr>
      <w:r>
        <w:rPr>
          <w:rFonts w:ascii="Calibri" w:hAnsi="Calibri" w:cs="Arial Narrow"/>
          <w:sz w:val="22"/>
          <w:szCs w:val="22"/>
        </w:rPr>
        <w:t>1) En cas de non-respect du volume d’insertion contractuel, et sous réserve de l’exonération totale ou partielle de l’application de la clause prévue ci-dessus selon les modalités du dispositif du territoire concerné, une pénal</w:t>
      </w:r>
      <w:r>
        <w:rPr>
          <w:rFonts w:ascii="Calibri" w:hAnsi="Calibri"/>
          <w:sz w:val="22"/>
          <w:szCs w:val="22"/>
        </w:rPr>
        <w:t xml:space="preserve">ité de </w:t>
      </w:r>
      <w:r>
        <w:rPr>
          <w:rFonts w:ascii="Calibri" w:hAnsi="Calibri" w:cs="Arial Narrow"/>
          <w:sz w:val="22"/>
          <w:szCs w:val="22"/>
        </w:rPr>
        <w:t>60</w:t>
      </w:r>
      <w:r>
        <w:rPr>
          <w:rFonts w:ascii="Calibri" w:hAnsi="Calibri"/>
          <w:sz w:val="22"/>
          <w:szCs w:val="22"/>
        </w:rPr>
        <w:t xml:space="preserve"> </w:t>
      </w:r>
      <w:r w:rsidR="004446E5">
        <w:rPr>
          <w:rFonts w:ascii="Calibri" w:hAnsi="Calibri"/>
          <w:sz w:val="22"/>
          <w:szCs w:val="22"/>
        </w:rPr>
        <w:t>€</w:t>
      </w:r>
      <w:r>
        <w:rPr>
          <w:rFonts w:ascii="Calibri" w:hAnsi="Calibri"/>
          <w:sz w:val="22"/>
          <w:szCs w:val="22"/>
        </w:rPr>
        <w:t xml:space="preserve"> par heure d’i</w:t>
      </w:r>
      <w:r>
        <w:rPr>
          <w:rFonts w:ascii="Calibri" w:hAnsi="Calibri" w:cs="Arial Narrow"/>
          <w:sz w:val="22"/>
          <w:szCs w:val="22"/>
        </w:rPr>
        <w:t>nsertion non réalisée sera appliquée au titulaire.</w:t>
      </w:r>
    </w:p>
    <w:p w14:paraId="0F9457A9" w14:textId="592A20B8" w:rsidR="00884E8A" w:rsidRDefault="00884E8A" w:rsidP="00884E8A">
      <w:pPr>
        <w:pStyle w:val="Textbody"/>
        <w:jc w:val="both"/>
        <w:rPr>
          <w:rFonts w:ascii="Calibri" w:hAnsi="Calibri"/>
          <w:sz w:val="22"/>
          <w:szCs w:val="22"/>
        </w:rPr>
      </w:pPr>
      <w:r>
        <w:rPr>
          <w:rFonts w:ascii="Calibri" w:hAnsi="Calibri" w:cs="Arial Narrow"/>
          <w:sz w:val="22"/>
          <w:szCs w:val="22"/>
        </w:rPr>
        <w:t xml:space="preserve">2) En cas de non transmission répétée des documents justificatifs que le titulaire doit fournir et permettant le suivi de la réalisation des heures d’insertion, le donneur d’ordre appliquera une pénalité forfaitaire de 250 </w:t>
      </w:r>
      <w:r w:rsidR="004446E5">
        <w:rPr>
          <w:rFonts w:ascii="Calibri" w:hAnsi="Calibri" w:cs="Arial Narrow"/>
          <w:sz w:val="22"/>
          <w:szCs w:val="22"/>
        </w:rPr>
        <w:t>€</w:t>
      </w:r>
      <w:r>
        <w:rPr>
          <w:rFonts w:ascii="Calibri" w:hAnsi="Calibri" w:cs="Arial Narrow"/>
          <w:sz w:val="22"/>
          <w:szCs w:val="22"/>
        </w:rPr>
        <w:t>, après mise en demeure du titulaire. La pénalité s’applique pour chaque fait générateur.</w:t>
      </w:r>
    </w:p>
    <w:p w14:paraId="48C5E714" w14:textId="77777777" w:rsidR="00D827B8" w:rsidRDefault="00D827B8" w:rsidP="00D827B8">
      <w:pPr>
        <w:spacing w:after="160" w:line="259" w:lineRule="auto"/>
        <w:rPr>
          <w:rFonts w:ascii="Arial" w:eastAsiaTheme="minorHAnsi" w:hAnsi="Arial" w:cs="Arial"/>
          <w:b/>
          <w:sz w:val="22"/>
          <w:szCs w:val="22"/>
          <w:u w:val="single"/>
        </w:rPr>
      </w:pPr>
    </w:p>
    <w:p w14:paraId="6B3ED4F6" w14:textId="77777777" w:rsidR="00D827B8" w:rsidRPr="00D827B8" w:rsidRDefault="00D827B8" w:rsidP="00884E8A">
      <w:pPr>
        <w:keepNext/>
        <w:widowControl w:val="0"/>
        <w:numPr>
          <w:ilvl w:val="0"/>
          <w:numId w:val="1"/>
        </w:numPr>
        <w:pBdr>
          <w:bottom w:val="single" w:sz="8" w:space="1" w:color="005CA9"/>
        </w:pBdr>
        <w:tabs>
          <w:tab w:val="left" w:pos="1276"/>
        </w:tabs>
        <w:autoSpaceDE w:val="0"/>
        <w:autoSpaceDN w:val="0"/>
        <w:adjustRightInd w:val="0"/>
        <w:spacing w:before="120" w:after="120"/>
        <w:contextualSpacing/>
        <w:outlineLvl w:val="0"/>
        <w:rPr>
          <w:rFonts w:ascii="Arial" w:hAnsi="Arial" w:cs="Arial"/>
          <w:b/>
          <w:bCs/>
          <w:snapToGrid w:val="0"/>
          <w:color w:val="005CA9"/>
        </w:rPr>
      </w:pPr>
      <w:bookmarkStart w:id="26" w:name="_Toc202189149"/>
      <w:r>
        <w:rPr>
          <w:rFonts w:ascii="Arial" w:hAnsi="Arial" w:cs="Arial"/>
          <w:b/>
          <w:bCs/>
          <w:snapToGrid w:val="0"/>
          <w:color w:val="005CA9"/>
        </w:rPr>
        <w:t>CONDITIONS FINANCIERES</w:t>
      </w:r>
      <w:bookmarkEnd w:id="26"/>
    </w:p>
    <w:p w14:paraId="647CD461" w14:textId="77777777" w:rsidR="00D827B8" w:rsidRPr="00270189" w:rsidRDefault="00D827B8" w:rsidP="00884E8A">
      <w:pPr>
        <w:pStyle w:val="Titre2"/>
        <w:numPr>
          <w:ilvl w:val="1"/>
          <w:numId w:val="1"/>
        </w:numPr>
        <w:spacing w:before="240" w:after="240"/>
        <w:ind w:left="1276" w:hanging="431"/>
        <w:rPr>
          <w:rFonts w:ascii="Arial" w:eastAsia="Times New Roman" w:hAnsi="Arial" w:cs="Arial"/>
          <w:sz w:val="20"/>
          <w:szCs w:val="20"/>
        </w:rPr>
      </w:pPr>
      <w:bookmarkStart w:id="27" w:name="_Toc202189150"/>
      <w:bookmarkEnd w:id="24"/>
      <w:r>
        <w:rPr>
          <w:rFonts w:ascii="Arial" w:eastAsia="Times New Roman" w:hAnsi="Arial" w:cs="Arial"/>
          <w:sz w:val="20"/>
          <w:szCs w:val="20"/>
        </w:rPr>
        <w:t>Modalités de règlement</w:t>
      </w:r>
      <w:bookmarkEnd w:id="27"/>
    </w:p>
    <w:p w14:paraId="23EC868D" w14:textId="77777777" w:rsidR="00D827B8" w:rsidRP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rPr>
        <w:t xml:space="preserve">Le règlement s’effectue mensuellement, à terme échu sur présentation d’une facture originale, libellée en langue française qui outre les mentions légales comporte les indications suivantes :  </w:t>
      </w:r>
    </w:p>
    <w:p w14:paraId="43F2859F" w14:textId="77777777" w:rsidR="00D827B8" w:rsidRP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rPr>
        <w:t>- le numéro du marché,</w:t>
      </w:r>
    </w:p>
    <w:p w14:paraId="49FCF9A8" w14:textId="77777777" w:rsidR="00D827B8" w:rsidRP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rPr>
        <w:t>- la période,</w:t>
      </w:r>
    </w:p>
    <w:p w14:paraId="09027428" w14:textId="77777777" w:rsidR="00D827B8" w:rsidRP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rPr>
        <w:t xml:space="preserve">- </w:t>
      </w:r>
      <w:r>
        <w:rPr>
          <w:rFonts w:ascii="Arial" w:eastAsiaTheme="minorHAnsi" w:hAnsi="Arial" w:cs="Arial"/>
        </w:rPr>
        <w:t>les sites concernés</w:t>
      </w:r>
      <w:r w:rsidRPr="00D827B8">
        <w:rPr>
          <w:rFonts w:ascii="Arial" w:eastAsiaTheme="minorHAnsi" w:hAnsi="Arial" w:cs="Arial"/>
        </w:rPr>
        <w:t>,</w:t>
      </w:r>
    </w:p>
    <w:p w14:paraId="3E2ED901" w14:textId="77777777" w:rsidR="00D827B8" w:rsidRP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bCs/>
        </w:rPr>
        <w:t>-</w:t>
      </w:r>
      <w:r w:rsidRPr="00D827B8">
        <w:rPr>
          <w:rFonts w:ascii="Arial" w:eastAsiaTheme="minorHAnsi" w:hAnsi="Arial" w:cs="Arial"/>
          <w:b/>
          <w:bCs/>
        </w:rPr>
        <w:t xml:space="preserve"> </w:t>
      </w:r>
      <w:r w:rsidRPr="00D827B8">
        <w:rPr>
          <w:rFonts w:ascii="Arial" w:eastAsiaTheme="minorHAnsi" w:hAnsi="Arial" w:cs="Arial"/>
        </w:rPr>
        <w:t>le montant hors taxe,</w:t>
      </w:r>
    </w:p>
    <w:p w14:paraId="2647D73A" w14:textId="77777777" w:rsidR="00D827B8" w:rsidRP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rPr>
        <w:t>- le taux et le montant de la Tva,</w:t>
      </w:r>
    </w:p>
    <w:p w14:paraId="2D189A12" w14:textId="77777777" w:rsidR="00D827B8" w:rsidRP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rPr>
        <w:t>- le montant total toutes taxes comprises.</w:t>
      </w:r>
    </w:p>
    <w:p w14:paraId="23DB81C0" w14:textId="77777777" w:rsidR="00D827B8" w:rsidRPr="00D827B8" w:rsidRDefault="00D827B8" w:rsidP="006A42F3">
      <w:pPr>
        <w:spacing w:after="160" w:line="259" w:lineRule="auto"/>
        <w:jc w:val="both"/>
        <w:rPr>
          <w:rFonts w:ascii="Arial" w:eastAsiaTheme="minorHAnsi" w:hAnsi="Arial" w:cs="Arial"/>
        </w:rPr>
      </w:pPr>
      <w:r>
        <w:rPr>
          <w:rFonts w:ascii="Arial" w:eastAsiaTheme="minorHAnsi" w:hAnsi="Arial" w:cs="Arial"/>
        </w:rPr>
        <w:t xml:space="preserve">Les CPAM du Pays de la Loire </w:t>
      </w:r>
      <w:r w:rsidRPr="00D827B8">
        <w:rPr>
          <w:rFonts w:ascii="Arial" w:eastAsiaTheme="minorHAnsi" w:hAnsi="Arial" w:cs="Arial"/>
        </w:rPr>
        <w:t xml:space="preserve">disposant d’un compte sur le portail CHORUS PRO, le Titulaire doit obligatoirement transmettre ses factures via ce portail. L’application est accessible depuis l’adresse : </w:t>
      </w:r>
    </w:p>
    <w:p w14:paraId="370D7B17" w14:textId="77777777" w:rsidR="00D827B8" w:rsidRDefault="00D827B8" w:rsidP="00D827B8">
      <w:pPr>
        <w:pBdr>
          <w:top w:val="single" w:sz="4" w:space="1" w:color="auto"/>
          <w:left w:val="single" w:sz="4" w:space="4" w:color="auto"/>
          <w:bottom w:val="single" w:sz="4" w:space="1" w:color="auto"/>
          <w:right w:val="single" w:sz="4" w:space="4" w:color="auto"/>
        </w:pBdr>
        <w:shd w:val="pct20" w:color="auto" w:fill="auto"/>
        <w:jc w:val="center"/>
        <w:rPr>
          <w:rFonts w:ascii="Arial" w:eastAsiaTheme="minorHAnsi" w:hAnsi="Arial" w:cs="Arial"/>
        </w:rPr>
      </w:pPr>
    </w:p>
    <w:p w14:paraId="1B38011E" w14:textId="77777777" w:rsidR="00D827B8" w:rsidRDefault="004E0BDC" w:rsidP="00D827B8">
      <w:pPr>
        <w:pBdr>
          <w:top w:val="single" w:sz="4" w:space="1" w:color="auto"/>
          <w:left w:val="single" w:sz="4" w:space="4" w:color="auto"/>
          <w:bottom w:val="single" w:sz="4" w:space="1" w:color="auto"/>
          <w:right w:val="single" w:sz="4" w:space="4" w:color="auto"/>
        </w:pBdr>
        <w:shd w:val="pct20" w:color="auto" w:fill="auto"/>
        <w:jc w:val="center"/>
        <w:rPr>
          <w:rFonts w:ascii="Arial" w:eastAsiaTheme="minorHAnsi" w:hAnsi="Arial" w:cs="Arial"/>
        </w:rPr>
      </w:pPr>
      <w:hyperlink r:id="rId7" w:history="1">
        <w:r w:rsidR="00D827B8" w:rsidRPr="00D827B8">
          <w:rPr>
            <w:rStyle w:val="Lienhypertexte"/>
            <w:rFonts w:ascii="Arial" w:eastAsiaTheme="minorHAnsi" w:hAnsi="Arial" w:cs="Arial"/>
            <w:b/>
          </w:rPr>
          <w:t>https://chorus-pro.gouv.fr/</w:t>
        </w:r>
      </w:hyperlink>
    </w:p>
    <w:p w14:paraId="4E8F949E" w14:textId="77777777" w:rsidR="00D827B8" w:rsidRPr="00D827B8" w:rsidRDefault="00D827B8" w:rsidP="00D827B8">
      <w:pPr>
        <w:pBdr>
          <w:top w:val="single" w:sz="4" w:space="1" w:color="auto"/>
          <w:left w:val="single" w:sz="4" w:space="4" w:color="auto"/>
          <w:bottom w:val="single" w:sz="4" w:space="1" w:color="auto"/>
          <w:right w:val="single" w:sz="4" w:space="4" w:color="auto"/>
        </w:pBdr>
        <w:shd w:val="pct20" w:color="auto" w:fill="auto"/>
        <w:jc w:val="center"/>
        <w:rPr>
          <w:rFonts w:ascii="Arial" w:eastAsiaTheme="minorHAnsi" w:hAnsi="Arial" w:cs="Arial"/>
        </w:rPr>
      </w:pPr>
    </w:p>
    <w:p w14:paraId="75455E7E" w14:textId="77777777" w:rsidR="00D827B8" w:rsidRPr="00D827B8" w:rsidRDefault="00D827B8" w:rsidP="00D827B8">
      <w:pPr>
        <w:spacing w:after="160" w:line="259" w:lineRule="auto"/>
        <w:rPr>
          <w:rFonts w:ascii="Arial" w:eastAsiaTheme="minorHAnsi" w:hAnsi="Arial" w:cs="Arial"/>
        </w:rPr>
      </w:pPr>
    </w:p>
    <w:p w14:paraId="0146F399" w14:textId="77777777" w:rsidR="00191C00" w:rsidRDefault="00191C00" w:rsidP="006A42F3">
      <w:pPr>
        <w:spacing w:after="160" w:line="259" w:lineRule="auto"/>
        <w:jc w:val="both"/>
        <w:rPr>
          <w:rFonts w:ascii="Arial" w:eastAsiaTheme="minorHAnsi" w:hAnsi="Arial" w:cs="Arial"/>
        </w:rPr>
      </w:pPr>
      <w:r w:rsidRPr="00191C00">
        <w:rPr>
          <w:rFonts w:ascii="Arial" w:eastAsiaTheme="minorHAnsi" w:hAnsi="Arial" w:cs="Arial"/>
          <w:b/>
          <w:bCs/>
        </w:rPr>
        <w:t>Attention : Chaque facture doit être transmise uniquement à la CPAM concernée par la commande.</w:t>
      </w:r>
      <w:r w:rsidRPr="00191C00">
        <w:rPr>
          <w:rFonts w:ascii="Arial" w:eastAsiaTheme="minorHAnsi" w:hAnsi="Arial" w:cs="Arial"/>
        </w:rPr>
        <w:t xml:space="preserve"> </w:t>
      </w:r>
    </w:p>
    <w:p w14:paraId="19FBF6BF" w14:textId="46CE9AB5" w:rsidR="00830FC1" w:rsidRDefault="002D4ED0" w:rsidP="00830FC1">
      <w:pPr>
        <w:jc w:val="both"/>
        <w:rPr>
          <w:rFonts w:ascii="Arial" w:eastAsiaTheme="minorHAnsi" w:hAnsi="Arial" w:cs="Arial"/>
        </w:rPr>
      </w:pPr>
      <w:r w:rsidRPr="002D4ED0">
        <w:rPr>
          <w:rFonts w:ascii="Arial" w:eastAsiaTheme="minorHAnsi" w:hAnsi="Arial" w:cs="Arial"/>
        </w:rPr>
        <w:t xml:space="preserve">Afin de rattacher et transmettre la facture, le Titulaire doit </w:t>
      </w:r>
      <w:r>
        <w:rPr>
          <w:rFonts w:ascii="Arial" w:eastAsiaTheme="minorHAnsi" w:hAnsi="Arial" w:cs="Arial"/>
        </w:rPr>
        <w:t>utiliser les numéros SIRET suivants</w:t>
      </w:r>
      <w:r w:rsidRPr="002D4ED0">
        <w:rPr>
          <w:rFonts w:ascii="Arial" w:eastAsiaTheme="minorHAnsi" w:hAnsi="Arial" w:cs="Arial"/>
        </w:rPr>
        <w:t xml:space="preserve"> :</w:t>
      </w:r>
    </w:p>
    <w:tbl>
      <w:tblPr>
        <w:tblStyle w:val="Grilledutableau"/>
        <w:tblW w:w="0" w:type="auto"/>
        <w:tblLook w:val="04A0" w:firstRow="1" w:lastRow="0" w:firstColumn="1" w:lastColumn="0" w:noHBand="0" w:noVBand="1"/>
      </w:tblPr>
      <w:tblGrid>
        <w:gridCol w:w="4531"/>
        <w:gridCol w:w="4531"/>
      </w:tblGrid>
      <w:tr w:rsidR="00830FC1" w14:paraId="25E81FE6" w14:textId="77777777" w:rsidTr="00830FC1">
        <w:tc>
          <w:tcPr>
            <w:tcW w:w="4531" w:type="dxa"/>
          </w:tcPr>
          <w:p w14:paraId="7235BFC6" w14:textId="77777777" w:rsidR="00830FC1" w:rsidRDefault="00830FC1" w:rsidP="00830FC1">
            <w:pPr>
              <w:spacing w:after="240"/>
              <w:jc w:val="both"/>
              <w:rPr>
                <w:rFonts w:ascii="Arial" w:eastAsiaTheme="minorHAnsi" w:hAnsi="Arial" w:cs="Arial"/>
              </w:rPr>
            </w:pPr>
          </w:p>
        </w:tc>
        <w:tc>
          <w:tcPr>
            <w:tcW w:w="4531" w:type="dxa"/>
          </w:tcPr>
          <w:p w14:paraId="130AF1BA" w14:textId="77777777" w:rsidR="00830FC1" w:rsidRPr="00830FC1" w:rsidRDefault="00830FC1" w:rsidP="00830FC1">
            <w:pPr>
              <w:spacing w:after="240"/>
              <w:jc w:val="center"/>
              <w:rPr>
                <w:rFonts w:ascii="Arial" w:eastAsiaTheme="minorHAnsi" w:hAnsi="Arial" w:cs="Arial"/>
                <w:b/>
              </w:rPr>
            </w:pPr>
            <w:r w:rsidRPr="00830FC1">
              <w:rPr>
                <w:rFonts w:ascii="Arial" w:eastAsiaTheme="minorHAnsi" w:hAnsi="Arial" w:cs="Arial"/>
                <w:b/>
              </w:rPr>
              <w:t>SIRET</w:t>
            </w:r>
          </w:p>
        </w:tc>
      </w:tr>
      <w:tr w:rsidR="00830FC1" w14:paraId="600A9B6D" w14:textId="77777777" w:rsidTr="00830FC1">
        <w:trPr>
          <w:trHeight w:val="372"/>
        </w:trPr>
        <w:tc>
          <w:tcPr>
            <w:tcW w:w="4531" w:type="dxa"/>
          </w:tcPr>
          <w:p w14:paraId="551C7E4A" w14:textId="77777777" w:rsidR="00830FC1" w:rsidRPr="00830FC1" w:rsidRDefault="00830FC1" w:rsidP="00830FC1">
            <w:pPr>
              <w:spacing w:before="120" w:after="120"/>
              <w:jc w:val="both"/>
              <w:rPr>
                <w:rFonts w:ascii="Arial" w:eastAsiaTheme="minorHAnsi" w:hAnsi="Arial" w:cs="Arial"/>
                <w:b/>
              </w:rPr>
            </w:pPr>
            <w:r w:rsidRPr="00830FC1">
              <w:rPr>
                <w:rFonts w:ascii="Arial" w:eastAsiaTheme="minorHAnsi" w:hAnsi="Arial" w:cs="Arial"/>
                <w:b/>
              </w:rPr>
              <w:t>CPAM de la Loire Atlantique (44)</w:t>
            </w:r>
          </w:p>
        </w:tc>
        <w:tc>
          <w:tcPr>
            <w:tcW w:w="4531" w:type="dxa"/>
          </w:tcPr>
          <w:p w14:paraId="4125BE84" w14:textId="77777777" w:rsidR="00830FC1" w:rsidRDefault="00830FC1" w:rsidP="00830FC1">
            <w:pPr>
              <w:spacing w:before="120" w:after="120"/>
              <w:jc w:val="center"/>
              <w:rPr>
                <w:rFonts w:ascii="Arial" w:eastAsiaTheme="minorHAnsi" w:hAnsi="Arial" w:cs="Arial"/>
              </w:rPr>
            </w:pPr>
            <w:r w:rsidRPr="00830FC1">
              <w:rPr>
                <w:rFonts w:ascii="Arial" w:eastAsiaTheme="minorHAnsi" w:hAnsi="Arial" w:cs="Arial"/>
              </w:rPr>
              <w:t>515 163 749 00010</w:t>
            </w:r>
          </w:p>
        </w:tc>
      </w:tr>
      <w:tr w:rsidR="00830FC1" w14:paraId="399A691C" w14:textId="77777777" w:rsidTr="00830FC1">
        <w:trPr>
          <w:trHeight w:val="470"/>
        </w:trPr>
        <w:tc>
          <w:tcPr>
            <w:tcW w:w="4531" w:type="dxa"/>
          </w:tcPr>
          <w:p w14:paraId="11F99DC3" w14:textId="77777777" w:rsidR="00830FC1" w:rsidRPr="00830FC1" w:rsidRDefault="00830FC1" w:rsidP="00830FC1">
            <w:pPr>
              <w:spacing w:before="120" w:after="120"/>
              <w:jc w:val="both"/>
              <w:rPr>
                <w:rFonts w:ascii="Arial" w:eastAsiaTheme="minorHAnsi" w:hAnsi="Arial" w:cs="Arial"/>
                <w:b/>
              </w:rPr>
            </w:pPr>
            <w:r w:rsidRPr="00830FC1">
              <w:rPr>
                <w:rFonts w:ascii="Arial" w:eastAsiaTheme="minorHAnsi" w:hAnsi="Arial" w:cs="Arial"/>
                <w:b/>
              </w:rPr>
              <w:t>CPAM de la Mayenne (53)</w:t>
            </w:r>
          </w:p>
        </w:tc>
        <w:tc>
          <w:tcPr>
            <w:tcW w:w="4531" w:type="dxa"/>
          </w:tcPr>
          <w:p w14:paraId="3025EA4D" w14:textId="77777777" w:rsidR="00830FC1" w:rsidRDefault="00830FC1" w:rsidP="00830FC1">
            <w:pPr>
              <w:spacing w:before="120" w:after="120"/>
              <w:jc w:val="center"/>
              <w:rPr>
                <w:rFonts w:ascii="Arial" w:eastAsiaTheme="minorHAnsi" w:hAnsi="Arial" w:cs="Arial"/>
              </w:rPr>
            </w:pPr>
            <w:r>
              <w:rPr>
                <w:rFonts w:ascii="Arial" w:eastAsiaTheme="minorHAnsi" w:hAnsi="Arial" w:cs="Arial"/>
              </w:rPr>
              <w:t>786 257 378 00020</w:t>
            </w:r>
          </w:p>
        </w:tc>
      </w:tr>
      <w:tr w:rsidR="00830FC1" w14:paraId="514981A9" w14:textId="77777777" w:rsidTr="00830FC1">
        <w:trPr>
          <w:trHeight w:val="470"/>
        </w:trPr>
        <w:tc>
          <w:tcPr>
            <w:tcW w:w="4531" w:type="dxa"/>
          </w:tcPr>
          <w:p w14:paraId="73BF288B" w14:textId="77777777" w:rsidR="00830FC1" w:rsidRPr="00830FC1" w:rsidRDefault="00830FC1" w:rsidP="00830FC1">
            <w:pPr>
              <w:spacing w:before="120" w:after="120"/>
              <w:jc w:val="both"/>
              <w:rPr>
                <w:rFonts w:ascii="Arial" w:eastAsiaTheme="minorHAnsi" w:hAnsi="Arial" w:cs="Arial"/>
                <w:b/>
              </w:rPr>
            </w:pPr>
            <w:r w:rsidRPr="00830FC1">
              <w:rPr>
                <w:rFonts w:ascii="Arial" w:eastAsiaTheme="minorHAnsi" w:hAnsi="Arial" w:cs="Arial"/>
                <w:b/>
              </w:rPr>
              <w:t>CPAM de la Vendée (85)</w:t>
            </w:r>
          </w:p>
        </w:tc>
        <w:tc>
          <w:tcPr>
            <w:tcW w:w="4531" w:type="dxa"/>
          </w:tcPr>
          <w:p w14:paraId="07834061" w14:textId="77777777" w:rsidR="00830FC1" w:rsidRDefault="00830FC1" w:rsidP="00830FC1">
            <w:pPr>
              <w:spacing w:before="120" w:after="120"/>
              <w:jc w:val="center"/>
              <w:rPr>
                <w:rFonts w:ascii="Arial" w:eastAsiaTheme="minorHAnsi" w:hAnsi="Arial" w:cs="Arial"/>
              </w:rPr>
            </w:pPr>
            <w:r>
              <w:rPr>
                <w:rFonts w:ascii="Arial" w:eastAsiaTheme="minorHAnsi" w:hAnsi="Arial" w:cs="Arial"/>
              </w:rPr>
              <w:t>786 448 027 00031</w:t>
            </w:r>
          </w:p>
        </w:tc>
      </w:tr>
    </w:tbl>
    <w:p w14:paraId="0C00019F" w14:textId="77777777" w:rsidR="00191C00" w:rsidRPr="00191C00" w:rsidRDefault="00191C00" w:rsidP="00830FC1">
      <w:pPr>
        <w:spacing w:before="240" w:after="240"/>
        <w:jc w:val="both"/>
        <w:rPr>
          <w:rFonts w:ascii="Arial" w:eastAsiaTheme="minorHAnsi" w:hAnsi="Arial" w:cs="Arial"/>
        </w:rPr>
      </w:pPr>
      <w:r w:rsidRPr="00191C00">
        <w:rPr>
          <w:rFonts w:ascii="Arial" w:eastAsiaTheme="minorHAnsi" w:hAnsi="Arial" w:cs="Arial"/>
        </w:rPr>
        <w:t>A défaut de n</w:t>
      </w:r>
      <w:r>
        <w:rPr>
          <w:rFonts w:ascii="Arial" w:eastAsiaTheme="minorHAnsi" w:hAnsi="Arial" w:cs="Arial"/>
        </w:rPr>
        <w:t>uméro de commande, il convient</w:t>
      </w:r>
      <w:r w:rsidRPr="00191C00">
        <w:rPr>
          <w:rFonts w:ascii="Arial" w:eastAsiaTheme="minorHAnsi" w:hAnsi="Arial" w:cs="Arial"/>
        </w:rPr>
        <w:t xml:space="preserve"> de mentionner le numéro du marché tel qu’il figure sur l’acte</w:t>
      </w:r>
      <w:r>
        <w:rPr>
          <w:rFonts w:ascii="Arial" w:eastAsiaTheme="minorHAnsi" w:hAnsi="Arial" w:cs="Arial"/>
        </w:rPr>
        <w:t xml:space="preserve"> </w:t>
      </w:r>
      <w:r w:rsidRPr="00191C00">
        <w:rPr>
          <w:rFonts w:ascii="Arial" w:eastAsiaTheme="minorHAnsi" w:hAnsi="Arial" w:cs="Arial"/>
        </w:rPr>
        <w:t>d’engagement du présent marché ou, à défaut, toute référence permettant d’identifier votre prestation.</w:t>
      </w:r>
    </w:p>
    <w:p w14:paraId="774AE057" w14:textId="77777777" w:rsidR="00191C00" w:rsidRPr="00191C00" w:rsidRDefault="00191C00" w:rsidP="006A42F3">
      <w:pPr>
        <w:spacing w:line="259" w:lineRule="auto"/>
        <w:jc w:val="both"/>
        <w:rPr>
          <w:rFonts w:ascii="Arial" w:eastAsiaTheme="minorHAnsi" w:hAnsi="Arial" w:cs="Arial"/>
        </w:rPr>
      </w:pPr>
      <w:r w:rsidRPr="00191C00">
        <w:rPr>
          <w:rFonts w:ascii="Arial" w:eastAsiaTheme="minorHAnsi" w:hAnsi="Arial" w:cs="Arial"/>
        </w:rPr>
        <w:t>En cas d’interrogation sur les modalités d’utilisation de ce dispositif, le Titulaire pourra consulter :</w:t>
      </w:r>
    </w:p>
    <w:p w14:paraId="0E8D508F" w14:textId="77777777" w:rsidR="00191C00" w:rsidRPr="00191C00" w:rsidRDefault="00191C00" w:rsidP="006A42F3">
      <w:pPr>
        <w:jc w:val="both"/>
        <w:rPr>
          <w:rFonts w:ascii="Arial" w:eastAsiaTheme="minorHAnsi" w:hAnsi="Arial" w:cs="Arial"/>
        </w:rPr>
      </w:pPr>
      <w:r w:rsidRPr="00191C00">
        <w:rPr>
          <w:rFonts w:ascii="Arial" w:eastAsiaTheme="minorHAnsi" w:hAnsi="Arial" w:cs="Arial"/>
        </w:rPr>
        <w:t>· le site Communauté Chorus Pro à l’adresse : https://communaute-choruspro.finances.gouv.fr/</w:t>
      </w:r>
    </w:p>
    <w:p w14:paraId="5E58479A" w14:textId="77777777" w:rsidR="00191C00" w:rsidRPr="00191C00" w:rsidRDefault="00191C00" w:rsidP="006A42F3">
      <w:pPr>
        <w:spacing w:after="240"/>
        <w:jc w:val="both"/>
        <w:rPr>
          <w:rFonts w:ascii="Arial" w:eastAsiaTheme="minorHAnsi" w:hAnsi="Arial" w:cs="Arial"/>
        </w:rPr>
      </w:pPr>
      <w:r w:rsidRPr="00191C00">
        <w:rPr>
          <w:rFonts w:ascii="Arial" w:eastAsiaTheme="minorHAnsi" w:hAnsi="Arial" w:cs="Arial"/>
        </w:rPr>
        <w:lastRenderedPageBreak/>
        <w:t>· l’aide en ligne du portail Chorus Pro.</w:t>
      </w:r>
    </w:p>
    <w:p w14:paraId="7BBFCDFC" w14:textId="77777777" w:rsidR="00191C00" w:rsidRPr="00191C00" w:rsidRDefault="00191C00" w:rsidP="006A42F3">
      <w:pPr>
        <w:spacing w:after="240"/>
        <w:jc w:val="both"/>
        <w:rPr>
          <w:rFonts w:ascii="Arial" w:eastAsiaTheme="minorHAnsi" w:hAnsi="Arial" w:cs="Arial"/>
        </w:rPr>
      </w:pPr>
      <w:r w:rsidRPr="00191C00">
        <w:rPr>
          <w:rFonts w:ascii="Arial" w:eastAsiaTheme="minorHAnsi" w:hAnsi="Arial" w:cs="Arial"/>
        </w:rPr>
        <w:t>Les intérêts moratoires ne sont pas assujettis à la TVA.</w:t>
      </w:r>
    </w:p>
    <w:p w14:paraId="084E4419" w14:textId="77777777" w:rsidR="00D827B8" w:rsidRPr="00D827B8" w:rsidRDefault="00191C00" w:rsidP="006A42F3">
      <w:pPr>
        <w:spacing w:after="240"/>
        <w:jc w:val="both"/>
        <w:rPr>
          <w:rFonts w:ascii="Arial" w:eastAsiaTheme="minorHAnsi" w:hAnsi="Arial" w:cs="Arial"/>
        </w:rPr>
      </w:pPr>
      <w:r w:rsidRPr="00191C00">
        <w:rPr>
          <w:rFonts w:ascii="Arial" w:eastAsiaTheme="minorHAnsi" w:hAnsi="Arial" w:cs="Arial"/>
        </w:rPr>
        <w:t>Les retenues dont le Titulaire est redevable au titre des pénalités sont déduites du montant hors taxes de la facture.</w:t>
      </w:r>
    </w:p>
    <w:p w14:paraId="3D9716D3" w14:textId="77777777" w:rsidR="00A0584E" w:rsidRPr="00270189" w:rsidRDefault="00A0584E" w:rsidP="00884E8A">
      <w:pPr>
        <w:pStyle w:val="Titre2"/>
        <w:numPr>
          <w:ilvl w:val="1"/>
          <w:numId w:val="1"/>
        </w:numPr>
        <w:spacing w:before="240" w:after="240"/>
        <w:ind w:left="1276"/>
        <w:rPr>
          <w:rFonts w:ascii="Arial" w:eastAsia="Times New Roman" w:hAnsi="Arial" w:cs="Arial"/>
          <w:sz w:val="20"/>
          <w:szCs w:val="20"/>
        </w:rPr>
      </w:pPr>
      <w:bookmarkStart w:id="28" w:name="_Toc202189151"/>
      <w:bookmarkStart w:id="29" w:name="_Toc168919331"/>
      <w:r w:rsidRPr="00A0584E">
        <w:rPr>
          <w:rFonts w:ascii="Arial" w:eastAsiaTheme="minorHAnsi" w:hAnsi="Arial" w:cs="Arial"/>
          <w:sz w:val="20"/>
          <w:szCs w:val="20"/>
        </w:rPr>
        <w:t>Délai global de paiement</w:t>
      </w:r>
      <w:bookmarkEnd w:id="28"/>
    </w:p>
    <w:bookmarkEnd w:id="29"/>
    <w:p w14:paraId="685368C7" w14:textId="77777777" w:rsidR="00D827B8" w:rsidRPr="00D827B8" w:rsidRDefault="006A42F3" w:rsidP="006A42F3">
      <w:pPr>
        <w:spacing w:after="160" w:line="259" w:lineRule="auto"/>
        <w:jc w:val="both"/>
        <w:rPr>
          <w:rFonts w:ascii="Arial" w:eastAsiaTheme="minorHAnsi" w:hAnsi="Arial" w:cs="Arial"/>
        </w:rPr>
      </w:pPr>
      <w:r w:rsidRPr="006A42F3">
        <w:rPr>
          <w:rFonts w:ascii="Arial" w:eastAsiaTheme="minorHAnsi" w:hAnsi="Arial" w:cs="Arial"/>
        </w:rPr>
        <w:t>Le paiement des sommes</w:t>
      </w:r>
      <w:r>
        <w:rPr>
          <w:rFonts w:ascii="Arial" w:eastAsiaTheme="minorHAnsi" w:hAnsi="Arial" w:cs="Arial"/>
        </w:rPr>
        <w:t xml:space="preserve"> dues est effectué par virement. </w:t>
      </w:r>
      <w:r w:rsidR="00D827B8" w:rsidRPr="00D827B8">
        <w:rPr>
          <w:rFonts w:ascii="Arial" w:eastAsiaTheme="minorHAnsi" w:hAnsi="Arial" w:cs="Arial"/>
        </w:rPr>
        <w:t>En application de l’article R.2192-10 du code de la commande publique, le délai global de paiement est fixé à 30 jours à compter de la date de réception de la facture.</w:t>
      </w:r>
    </w:p>
    <w:p w14:paraId="62E7891C" w14:textId="77777777" w:rsidR="00D827B8" w:rsidRP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rPr>
        <w:t>Conformément aux articles R.2192-27 à R.2192-29 du code de la commande publique, le délai global de paiement est suspendu par le Pouvoir Adjudicateur s’il constate que la demande de paiement ne comporte pas l’ensemble des pièces et des mentions prévues par la loi ou par le marché ou que celles-ci sont erronées ou incohérentes. Cette suspension n’intervient qu’après communication au Titulaire par mail ou par courrier des raisons pour lesquelles le Pouvoir Adjudicateur s’oppose au paiement.</w:t>
      </w:r>
    </w:p>
    <w:p w14:paraId="6783E9CF" w14:textId="77777777" w:rsidR="00D827B8" w:rsidRDefault="00D827B8" w:rsidP="006A42F3">
      <w:pPr>
        <w:spacing w:after="160" w:line="259" w:lineRule="auto"/>
        <w:jc w:val="both"/>
        <w:rPr>
          <w:rFonts w:ascii="Arial" w:eastAsiaTheme="minorHAnsi" w:hAnsi="Arial" w:cs="Arial"/>
        </w:rPr>
      </w:pPr>
      <w:r w:rsidRPr="00D827B8">
        <w:rPr>
          <w:rFonts w:ascii="Arial" w:eastAsiaTheme="minorHAnsi" w:hAnsi="Arial" w:cs="Arial"/>
        </w:rPr>
        <w:t xml:space="preserve">A compter de la réception par le Pouvoir adjudicateur de la totalité des éléments demandés, un nouveau délai de paiement de trente jours (30) est ouvert. </w:t>
      </w:r>
    </w:p>
    <w:p w14:paraId="02EAC90B" w14:textId="77777777" w:rsidR="00A0584E" w:rsidRPr="00270189" w:rsidRDefault="00A0584E" w:rsidP="00884E8A">
      <w:pPr>
        <w:pStyle w:val="Titre2"/>
        <w:numPr>
          <w:ilvl w:val="1"/>
          <w:numId w:val="1"/>
        </w:numPr>
        <w:spacing w:before="240" w:after="240"/>
        <w:ind w:left="1276"/>
        <w:rPr>
          <w:rFonts w:ascii="Arial" w:eastAsia="Times New Roman" w:hAnsi="Arial" w:cs="Arial"/>
          <w:sz w:val="20"/>
          <w:szCs w:val="20"/>
        </w:rPr>
      </w:pPr>
      <w:bookmarkStart w:id="30" w:name="_Toc202189152"/>
      <w:r w:rsidRPr="00A0584E">
        <w:rPr>
          <w:rFonts w:ascii="Arial" w:eastAsiaTheme="minorHAnsi" w:hAnsi="Arial" w:cs="Arial"/>
          <w:sz w:val="20"/>
          <w:szCs w:val="20"/>
        </w:rPr>
        <w:t>Intérêts moratoires</w:t>
      </w:r>
      <w:bookmarkEnd w:id="30"/>
    </w:p>
    <w:p w14:paraId="042F5BC7" w14:textId="77777777" w:rsidR="00D827B8" w:rsidRPr="00D827B8" w:rsidRDefault="00A0584E" w:rsidP="00A0584E">
      <w:pPr>
        <w:spacing w:after="160" w:line="259" w:lineRule="auto"/>
        <w:jc w:val="both"/>
        <w:rPr>
          <w:rFonts w:ascii="Arial" w:eastAsiaTheme="minorHAnsi" w:hAnsi="Arial" w:cs="Arial"/>
        </w:rPr>
      </w:pPr>
      <w:r>
        <w:rPr>
          <w:rFonts w:ascii="Arial" w:eastAsiaTheme="minorHAnsi" w:hAnsi="Arial" w:cs="Arial"/>
        </w:rPr>
        <w:t>L</w:t>
      </w:r>
      <w:r w:rsidR="00D827B8" w:rsidRPr="00D827B8">
        <w:rPr>
          <w:rFonts w:ascii="Arial" w:eastAsiaTheme="minorHAnsi" w:hAnsi="Arial" w:cs="Arial"/>
        </w:rPr>
        <w:t>e dépassement du délai global de paiement, fixé à 30 jours, ouvre de plein droit et sans autre formalité, pour le Titulaire ou le sous-traitant de 1</w:t>
      </w:r>
      <w:r w:rsidR="00D827B8" w:rsidRPr="00D827B8">
        <w:rPr>
          <w:rFonts w:ascii="Arial" w:eastAsiaTheme="minorHAnsi" w:hAnsi="Arial" w:cs="Arial"/>
          <w:vertAlign w:val="superscript"/>
        </w:rPr>
        <w:t>er</w:t>
      </w:r>
      <w:r w:rsidR="00D827B8" w:rsidRPr="00D827B8">
        <w:rPr>
          <w:rFonts w:ascii="Arial" w:eastAsiaTheme="minorHAnsi" w:hAnsi="Arial" w:cs="Arial"/>
        </w:rPr>
        <w:t xml:space="preserve"> rang, au bénéfice d’intérêts moratoires.</w:t>
      </w:r>
    </w:p>
    <w:p w14:paraId="27E09E4A" w14:textId="77777777" w:rsidR="00D827B8" w:rsidRPr="00D827B8" w:rsidRDefault="00D827B8" w:rsidP="00A0584E">
      <w:pPr>
        <w:spacing w:after="160" w:line="259" w:lineRule="auto"/>
        <w:jc w:val="both"/>
        <w:rPr>
          <w:rFonts w:ascii="Arial" w:eastAsiaTheme="minorHAnsi" w:hAnsi="Arial" w:cs="Arial"/>
        </w:rPr>
      </w:pPr>
      <w:r w:rsidRPr="00D827B8">
        <w:rPr>
          <w:rFonts w:ascii="Arial" w:eastAsiaTheme="minorHAnsi" w:hAnsi="Arial" w:cs="Arial"/>
        </w:rPr>
        <w:t>Conformément à l’article R.2192-32 du code de la commande publique, ces intérêts courent à compter du lendemain de l’expiration du délai de paiement jusqu’à la date de mise en paiement incluse.</w:t>
      </w:r>
    </w:p>
    <w:p w14:paraId="6F2541CE" w14:textId="77777777" w:rsidR="00D827B8" w:rsidRPr="00D827B8" w:rsidRDefault="00D827B8" w:rsidP="00A0584E">
      <w:pPr>
        <w:spacing w:after="160" w:line="259" w:lineRule="auto"/>
        <w:jc w:val="both"/>
        <w:rPr>
          <w:rFonts w:ascii="Arial" w:eastAsiaTheme="minorHAnsi" w:hAnsi="Arial" w:cs="Arial"/>
        </w:rPr>
      </w:pPr>
      <w:r w:rsidRPr="00D827B8">
        <w:rPr>
          <w:rFonts w:ascii="Arial" w:eastAsiaTheme="minorHAnsi" w:hAnsi="Arial" w:cs="Arial"/>
        </w:rPr>
        <w:t>Le taux des intérêts moratoires est celui du taux marginal de la BCE en vigueur à la date à laquelle les intérêts ont commencé à courir, augmenté de 8 points.</w:t>
      </w:r>
    </w:p>
    <w:p w14:paraId="035A70FE" w14:textId="77777777" w:rsidR="00D827B8" w:rsidRDefault="00D827B8" w:rsidP="00A0584E">
      <w:pPr>
        <w:spacing w:after="160" w:line="259" w:lineRule="auto"/>
        <w:jc w:val="both"/>
        <w:rPr>
          <w:rFonts w:ascii="Arial" w:eastAsiaTheme="minorHAnsi" w:hAnsi="Arial" w:cs="Arial"/>
        </w:rPr>
      </w:pPr>
      <w:r w:rsidRPr="00D827B8">
        <w:rPr>
          <w:rFonts w:ascii="Arial" w:eastAsiaTheme="minorHAnsi" w:hAnsi="Arial" w:cs="Arial"/>
        </w:rPr>
        <w:t>A ce calcul s’ajoute une indemnité forfaitaire de 40,00 € TTC pour les frais de recouvrement.</w:t>
      </w:r>
    </w:p>
    <w:p w14:paraId="3FAD606B" w14:textId="77777777" w:rsidR="00492309" w:rsidRPr="00D827B8" w:rsidRDefault="00492309"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31" w:name="_Toc202189153"/>
      <w:r>
        <w:rPr>
          <w:rFonts w:ascii="Arial" w:hAnsi="Arial" w:cs="Arial"/>
          <w:b/>
          <w:bCs/>
          <w:snapToGrid w:val="0"/>
          <w:color w:val="005CA9"/>
        </w:rPr>
        <w:t>ASSURANCES</w:t>
      </w:r>
      <w:bookmarkEnd w:id="31"/>
    </w:p>
    <w:p w14:paraId="7958BFC9" w14:textId="77777777" w:rsidR="00FB4B83" w:rsidRPr="00492309" w:rsidRDefault="00FB4B83" w:rsidP="00492309">
      <w:pPr>
        <w:spacing w:before="240" w:after="240"/>
        <w:jc w:val="both"/>
        <w:rPr>
          <w:rFonts w:ascii="Arial" w:eastAsiaTheme="minorHAnsi" w:hAnsi="Arial" w:cs="Arial"/>
        </w:rPr>
      </w:pPr>
      <w:r w:rsidRPr="00492309">
        <w:rPr>
          <w:rFonts w:ascii="Arial" w:eastAsiaTheme="minorHAnsi" w:hAnsi="Arial" w:cs="Arial"/>
        </w:rPr>
        <w:t>Conformément à l’article 9 du CCAG-FCS, le Titulaire s’engage à souscrire une police d’assurance garantissant ses responsabilités à l’égard des tiers, victimes d’accidents ou de dommages causés par la conduite des prestations et les modalités de leur exécution.</w:t>
      </w:r>
    </w:p>
    <w:p w14:paraId="5CC276D5" w14:textId="77777777" w:rsidR="00FB4B83" w:rsidRPr="00492309" w:rsidRDefault="00FB4B83" w:rsidP="00FB4B83">
      <w:pPr>
        <w:spacing w:after="160" w:line="259" w:lineRule="auto"/>
        <w:jc w:val="both"/>
        <w:rPr>
          <w:rFonts w:ascii="Arial" w:eastAsiaTheme="minorHAnsi" w:hAnsi="Arial" w:cs="Arial"/>
        </w:rPr>
      </w:pPr>
      <w:r w:rsidRPr="00492309">
        <w:rPr>
          <w:rFonts w:ascii="Arial" w:eastAsiaTheme="minorHAnsi" w:hAnsi="Arial" w:cs="Arial"/>
        </w:rPr>
        <w:t xml:space="preserve">Le Titulaire est responsable de tous les accidents qui peuvent survenir à son personnel ou par le fait de celui-ci, de tous dommages ou dégâts causés aux biens du Pouvoir Adjudicateur, notamment, les vols, accidents et autres sinistres causés par négligence ou manquement dans l’exécution du marché. </w:t>
      </w:r>
    </w:p>
    <w:p w14:paraId="2B55AA1D" w14:textId="77777777" w:rsidR="00FB4B83" w:rsidRPr="00492309" w:rsidRDefault="00FB4B83" w:rsidP="00FB4B83">
      <w:pPr>
        <w:spacing w:after="160" w:line="259" w:lineRule="auto"/>
        <w:jc w:val="both"/>
        <w:rPr>
          <w:rFonts w:ascii="Arial" w:eastAsiaTheme="minorHAnsi" w:hAnsi="Arial" w:cs="Arial"/>
        </w:rPr>
      </w:pPr>
      <w:r w:rsidRPr="00492309">
        <w:rPr>
          <w:rFonts w:ascii="Arial" w:eastAsiaTheme="minorHAnsi" w:hAnsi="Arial" w:cs="Arial"/>
        </w:rPr>
        <w:t>Le Titulaire s’engage à présenter au Pouvoir Adjudicateur le justificatif de cette souscription à la notification du marché, une fois par an en cas de reconduction ou encore à tout moment sur demande du Pouvoir Adjudicateur. L’attestation d’assurance produite par le Titulaire comprend notamment la nature, le niveau de garanties, les exclusions de garantie, ainsi que la durée.</w:t>
      </w:r>
    </w:p>
    <w:p w14:paraId="106BE11F" w14:textId="77777777" w:rsidR="00FB4B83" w:rsidRPr="00492309" w:rsidRDefault="00FB4B83" w:rsidP="00FB4B83">
      <w:pPr>
        <w:spacing w:after="160" w:line="259" w:lineRule="auto"/>
        <w:jc w:val="both"/>
        <w:rPr>
          <w:rFonts w:ascii="Arial" w:eastAsiaTheme="minorHAnsi" w:hAnsi="Arial" w:cs="Arial"/>
        </w:rPr>
      </w:pPr>
      <w:r w:rsidRPr="00492309">
        <w:rPr>
          <w:rFonts w:ascii="Arial" w:eastAsiaTheme="minorHAnsi" w:hAnsi="Arial" w:cs="Arial"/>
        </w:rPr>
        <w:t>Ces dispositions s’appliquent également aux sous-traitants.</w:t>
      </w:r>
    </w:p>
    <w:p w14:paraId="15A819C9" w14:textId="77777777" w:rsidR="00B501A3" w:rsidRPr="00D827B8" w:rsidRDefault="00B501A3"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32" w:name="_Toc202189154"/>
      <w:r>
        <w:rPr>
          <w:rFonts w:ascii="Arial" w:hAnsi="Arial" w:cs="Arial"/>
          <w:b/>
          <w:bCs/>
          <w:snapToGrid w:val="0"/>
          <w:color w:val="005CA9"/>
        </w:rPr>
        <w:t>SOUS-TRAITANCE ET CO-TRAITANCE</w:t>
      </w:r>
      <w:bookmarkEnd w:id="32"/>
    </w:p>
    <w:p w14:paraId="6CF1FE59" w14:textId="77777777" w:rsidR="00B501A3" w:rsidRPr="00270189" w:rsidRDefault="00B501A3" w:rsidP="00884E8A">
      <w:pPr>
        <w:pStyle w:val="Titre2"/>
        <w:numPr>
          <w:ilvl w:val="1"/>
          <w:numId w:val="1"/>
        </w:numPr>
        <w:spacing w:before="240" w:after="240"/>
        <w:ind w:left="1276"/>
        <w:rPr>
          <w:rFonts w:ascii="Arial" w:eastAsia="Times New Roman" w:hAnsi="Arial" w:cs="Arial"/>
          <w:sz w:val="20"/>
          <w:szCs w:val="20"/>
        </w:rPr>
      </w:pPr>
      <w:bookmarkStart w:id="33" w:name="_Toc202189155"/>
      <w:r>
        <w:rPr>
          <w:rFonts w:ascii="Arial" w:eastAsiaTheme="minorHAnsi" w:hAnsi="Arial" w:cs="Arial"/>
          <w:sz w:val="20"/>
          <w:szCs w:val="20"/>
        </w:rPr>
        <w:t>Sous-traitance</w:t>
      </w:r>
      <w:bookmarkEnd w:id="33"/>
    </w:p>
    <w:p w14:paraId="1AB77D5E" w14:textId="77777777" w:rsidR="00FB4B83" w:rsidRPr="00B501A3" w:rsidRDefault="00FB4B83" w:rsidP="00FB4B83">
      <w:pPr>
        <w:spacing w:after="160" w:line="259" w:lineRule="auto"/>
        <w:jc w:val="both"/>
        <w:rPr>
          <w:rFonts w:ascii="Arial" w:eastAsiaTheme="minorHAnsi" w:hAnsi="Arial" w:cs="Arial"/>
        </w:rPr>
      </w:pPr>
      <w:r w:rsidRPr="00B501A3">
        <w:rPr>
          <w:rFonts w:ascii="Arial" w:eastAsiaTheme="minorHAnsi" w:hAnsi="Arial" w:cs="Arial"/>
        </w:rPr>
        <w:t xml:space="preserve">Le Titulaire peut sous-traiter certaines parties de son marché à condition d’avoir obtenu du Pouvoir Adjudicateur l’acceptation de chaque sous-traitant et l’agrément des conditions de chaque contrat de sous-traitance. </w:t>
      </w:r>
    </w:p>
    <w:p w14:paraId="0C513B52" w14:textId="77777777" w:rsidR="00FB4B83" w:rsidRPr="00B501A3" w:rsidRDefault="00FB4B83" w:rsidP="00FB4B83">
      <w:pPr>
        <w:spacing w:after="160" w:line="259" w:lineRule="auto"/>
        <w:jc w:val="both"/>
        <w:rPr>
          <w:rFonts w:ascii="Arial" w:eastAsiaTheme="minorHAnsi" w:hAnsi="Arial" w:cs="Arial"/>
        </w:rPr>
      </w:pPr>
      <w:r w:rsidRPr="00B501A3">
        <w:rPr>
          <w:rFonts w:ascii="Arial" w:eastAsiaTheme="minorHAnsi" w:hAnsi="Arial" w:cs="Arial"/>
        </w:rPr>
        <w:lastRenderedPageBreak/>
        <w:t xml:space="preserve">Les conditions de recours à la sous-traitance sont définies aux articles R.2193-1 à R.2193-22 du code de la commande publique. </w:t>
      </w:r>
    </w:p>
    <w:p w14:paraId="235D66CC" w14:textId="77777777" w:rsidR="00FB4B83" w:rsidRPr="00B501A3" w:rsidRDefault="00FB4B83" w:rsidP="00FB4B83">
      <w:pPr>
        <w:spacing w:after="160" w:line="259" w:lineRule="auto"/>
        <w:jc w:val="both"/>
        <w:rPr>
          <w:rFonts w:ascii="Arial" w:eastAsiaTheme="minorHAnsi" w:hAnsi="Arial" w:cs="Arial"/>
        </w:rPr>
      </w:pPr>
      <w:r w:rsidRPr="00B501A3">
        <w:rPr>
          <w:rFonts w:ascii="Arial" w:eastAsiaTheme="minorHAnsi" w:hAnsi="Arial" w:cs="Arial"/>
        </w:rPr>
        <w:t>Le sous-traitant, qui a été accepté et dont les conditions de paiement ont été agrées, est payé directement dès lors que le montant des prestations sous-traitées est égal ou supérieur à 600 euros TTC.</w:t>
      </w:r>
      <w:r w:rsidRPr="00B501A3">
        <w:rPr>
          <w:rFonts w:ascii="Arial" w:eastAsiaTheme="minorHAnsi" w:hAnsi="Arial" w:cs="Arial"/>
          <w:i/>
          <w:iCs/>
        </w:rPr>
        <w:t xml:space="preserve"> </w:t>
      </w:r>
      <w:r w:rsidRPr="00B501A3">
        <w:rPr>
          <w:rFonts w:ascii="Arial" w:eastAsiaTheme="minorHAnsi" w:hAnsi="Arial" w:cs="Arial"/>
          <w:iCs/>
        </w:rPr>
        <w:t xml:space="preserve">Le sous-traitant ne peut renoncer à ce droit, toute renonciation au paiement direct étant réputée non écrite conformément à l’article 7 de la loi du 31 décembre 1975. </w:t>
      </w:r>
    </w:p>
    <w:p w14:paraId="513D67D1" w14:textId="77777777" w:rsidR="00FB4B83" w:rsidRPr="00B501A3" w:rsidRDefault="00FB4B83" w:rsidP="00FB4B83">
      <w:pPr>
        <w:spacing w:after="160" w:line="259" w:lineRule="auto"/>
        <w:jc w:val="both"/>
        <w:rPr>
          <w:rFonts w:ascii="Arial" w:eastAsiaTheme="minorHAnsi" w:hAnsi="Arial" w:cs="Arial"/>
        </w:rPr>
      </w:pPr>
      <w:r w:rsidRPr="00B501A3">
        <w:rPr>
          <w:rFonts w:ascii="Arial" w:eastAsiaTheme="minorHAnsi" w:hAnsi="Arial" w:cs="Arial"/>
        </w:rPr>
        <w:t xml:space="preserve">La demande intervient soit à la remise de l’offre, soit après notification du marché.  </w:t>
      </w:r>
    </w:p>
    <w:p w14:paraId="3BC4903F" w14:textId="77777777" w:rsidR="00FB4B83" w:rsidRPr="00B501A3" w:rsidRDefault="00FB4B83" w:rsidP="00B501A3">
      <w:pPr>
        <w:spacing w:after="240"/>
        <w:jc w:val="both"/>
        <w:rPr>
          <w:rFonts w:ascii="Arial" w:eastAsiaTheme="minorHAnsi" w:hAnsi="Arial" w:cs="Arial"/>
        </w:rPr>
      </w:pPr>
      <w:r w:rsidRPr="00B501A3">
        <w:rPr>
          <w:rFonts w:ascii="Arial" w:eastAsiaTheme="minorHAnsi" w:hAnsi="Arial" w:cs="Arial"/>
        </w:rPr>
        <w:t>Dans les deux cas, le Titulaire remet au Pouvoir Adjudicateur une déclaration de sous-traitance - DC4 disponible sur le site indiqué ci-dessous :</w:t>
      </w:r>
    </w:p>
    <w:p w14:paraId="7EDE9A1F" w14:textId="77777777" w:rsidR="00B501A3" w:rsidRDefault="004E0BDC" w:rsidP="00B501A3">
      <w:pPr>
        <w:spacing w:after="240"/>
        <w:jc w:val="both"/>
        <w:rPr>
          <w:rFonts w:ascii="Arial" w:eastAsiaTheme="minorHAnsi" w:hAnsi="Arial" w:cs="Arial"/>
        </w:rPr>
      </w:pPr>
      <w:hyperlink r:id="rId8" w:history="1">
        <w:r w:rsidR="00FB4B83" w:rsidRPr="00B501A3">
          <w:rPr>
            <w:rStyle w:val="Lienhypertexte"/>
            <w:rFonts w:ascii="Arial" w:eastAsiaTheme="minorHAnsi" w:hAnsi="Arial" w:cs="Arial"/>
            <w:color w:val="auto"/>
          </w:rPr>
          <w:t>https://www.economie.gouv.fr/daj/formulaires-declaration-du-candidat</w:t>
        </w:r>
      </w:hyperlink>
    </w:p>
    <w:p w14:paraId="3CCBA447" w14:textId="61C566E9" w:rsidR="00FB4B83" w:rsidRDefault="00FB4B83" w:rsidP="00B501A3">
      <w:pPr>
        <w:spacing w:after="240"/>
        <w:jc w:val="both"/>
        <w:rPr>
          <w:rFonts w:ascii="Arial" w:eastAsiaTheme="minorHAnsi" w:hAnsi="Arial" w:cs="Arial"/>
        </w:rPr>
      </w:pPr>
      <w:r w:rsidRPr="00B501A3">
        <w:rPr>
          <w:rFonts w:ascii="Arial" w:eastAsiaTheme="minorHAnsi" w:hAnsi="Arial" w:cs="Arial"/>
        </w:rPr>
        <w:t xml:space="preserve">Si la déclaration arrive après notification du marché, le Titulaire doit la transmettre au Pouvoir Adjudicateur soit contre un récépissé soit par courrier recommandé avec avis de réception avec tous les documents indiqués à </w:t>
      </w:r>
      <w:r w:rsidRPr="002D4ED0">
        <w:rPr>
          <w:rFonts w:ascii="Arial" w:eastAsiaTheme="minorHAnsi" w:hAnsi="Arial" w:cs="Arial"/>
        </w:rPr>
        <w:t>l’article</w:t>
      </w:r>
      <w:r w:rsidR="00B501A3" w:rsidRPr="002D4ED0">
        <w:rPr>
          <w:rFonts w:ascii="Arial" w:eastAsiaTheme="minorHAnsi" w:hAnsi="Arial" w:cs="Arial"/>
        </w:rPr>
        <w:t> </w:t>
      </w:r>
      <w:r w:rsidR="002D4ED0" w:rsidRPr="002D4ED0">
        <w:rPr>
          <w:rFonts w:ascii="Arial" w:eastAsiaTheme="minorHAnsi" w:hAnsi="Arial" w:cs="Arial"/>
        </w:rPr>
        <w:t>4.1</w:t>
      </w:r>
      <w:r w:rsidR="00B501A3" w:rsidRPr="00B501A3">
        <w:rPr>
          <w:rFonts w:ascii="Arial" w:eastAsiaTheme="minorHAnsi" w:hAnsi="Arial" w:cs="Arial"/>
        </w:rPr>
        <w:t xml:space="preserve"> </w:t>
      </w:r>
      <w:r w:rsidRPr="00B501A3">
        <w:rPr>
          <w:rFonts w:ascii="Arial" w:eastAsiaTheme="minorHAnsi" w:hAnsi="Arial" w:cs="Arial"/>
        </w:rPr>
        <w:t>du Règlement de Consultation.</w:t>
      </w:r>
    </w:p>
    <w:p w14:paraId="10178F88" w14:textId="77777777" w:rsidR="00B501A3" w:rsidRPr="00270189" w:rsidRDefault="00B501A3" w:rsidP="00884E8A">
      <w:pPr>
        <w:pStyle w:val="Titre2"/>
        <w:numPr>
          <w:ilvl w:val="1"/>
          <w:numId w:val="1"/>
        </w:numPr>
        <w:spacing w:before="240" w:after="240"/>
        <w:ind w:left="1276"/>
        <w:rPr>
          <w:rFonts w:ascii="Arial" w:eastAsia="Times New Roman" w:hAnsi="Arial" w:cs="Arial"/>
          <w:sz w:val="20"/>
          <w:szCs w:val="20"/>
        </w:rPr>
      </w:pPr>
      <w:bookmarkStart w:id="34" w:name="_Toc202189156"/>
      <w:proofErr w:type="spellStart"/>
      <w:r>
        <w:rPr>
          <w:rFonts w:ascii="Arial" w:eastAsiaTheme="minorHAnsi" w:hAnsi="Arial" w:cs="Arial"/>
          <w:sz w:val="20"/>
          <w:szCs w:val="20"/>
        </w:rPr>
        <w:t>Co-traitance</w:t>
      </w:r>
      <w:bookmarkEnd w:id="34"/>
      <w:proofErr w:type="spellEnd"/>
    </w:p>
    <w:p w14:paraId="72EA1418" w14:textId="77777777" w:rsidR="00FB4B83" w:rsidRPr="00B501A3" w:rsidRDefault="00FB4B83" w:rsidP="00FB4B83">
      <w:pPr>
        <w:spacing w:after="160" w:line="259" w:lineRule="auto"/>
        <w:jc w:val="both"/>
        <w:rPr>
          <w:rFonts w:ascii="Arial" w:eastAsiaTheme="minorHAnsi" w:hAnsi="Arial" w:cs="Arial"/>
        </w:rPr>
      </w:pPr>
      <w:r w:rsidRPr="00B501A3">
        <w:rPr>
          <w:rFonts w:ascii="Arial" w:eastAsiaTheme="minorHAnsi" w:hAnsi="Arial" w:cs="Arial"/>
        </w:rPr>
        <w:t xml:space="preserve">En cas de groupement, le mandataire est l’interlocuteur privilégié du Pouvoir Adjudicateur. </w:t>
      </w:r>
    </w:p>
    <w:p w14:paraId="1911C5B2" w14:textId="77777777" w:rsidR="00FB4B83" w:rsidRPr="00B501A3" w:rsidRDefault="00FB4B83" w:rsidP="00B501A3">
      <w:pPr>
        <w:spacing w:after="240"/>
        <w:jc w:val="both"/>
        <w:rPr>
          <w:rFonts w:ascii="Arial" w:eastAsiaTheme="minorHAnsi" w:hAnsi="Arial" w:cs="Arial"/>
        </w:rPr>
      </w:pPr>
      <w:r w:rsidRPr="00B501A3">
        <w:rPr>
          <w:rFonts w:ascii="Arial" w:eastAsiaTheme="minorHAnsi" w:hAnsi="Arial" w:cs="Arial"/>
        </w:rPr>
        <w:t>Ce dernier doit notamment :</w:t>
      </w:r>
    </w:p>
    <w:p w14:paraId="59DA0392" w14:textId="77777777" w:rsidR="00FB4B83" w:rsidRPr="00B501A3" w:rsidRDefault="00FB4B83" w:rsidP="00B501A3">
      <w:pPr>
        <w:numPr>
          <w:ilvl w:val="0"/>
          <w:numId w:val="24"/>
        </w:numPr>
        <w:spacing w:line="259" w:lineRule="auto"/>
        <w:jc w:val="both"/>
        <w:rPr>
          <w:rFonts w:ascii="Arial" w:eastAsiaTheme="minorHAnsi" w:hAnsi="Arial" w:cs="Arial"/>
        </w:rPr>
      </w:pPr>
      <w:proofErr w:type="gramStart"/>
      <w:r w:rsidRPr="00B501A3">
        <w:rPr>
          <w:rFonts w:ascii="Arial" w:eastAsiaTheme="minorHAnsi" w:hAnsi="Arial" w:cs="Arial"/>
        </w:rPr>
        <w:t>assurer</w:t>
      </w:r>
      <w:proofErr w:type="gramEnd"/>
      <w:r w:rsidRPr="00B501A3">
        <w:rPr>
          <w:rFonts w:ascii="Arial" w:eastAsiaTheme="minorHAnsi" w:hAnsi="Arial" w:cs="Arial"/>
        </w:rPr>
        <w:t xml:space="preserve"> un rôle de coordination au sein du groupement, </w:t>
      </w:r>
    </w:p>
    <w:p w14:paraId="1BC7E3F0" w14:textId="77777777" w:rsidR="00FB4B83" w:rsidRPr="00B501A3" w:rsidRDefault="00FB4B83" w:rsidP="00B501A3">
      <w:pPr>
        <w:numPr>
          <w:ilvl w:val="0"/>
          <w:numId w:val="24"/>
        </w:numPr>
        <w:ind w:left="1208" w:hanging="357"/>
        <w:jc w:val="both"/>
        <w:rPr>
          <w:rFonts w:ascii="Arial" w:eastAsiaTheme="minorHAnsi" w:hAnsi="Arial" w:cs="Arial"/>
        </w:rPr>
      </w:pPr>
      <w:proofErr w:type="gramStart"/>
      <w:r w:rsidRPr="00B501A3">
        <w:rPr>
          <w:rFonts w:ascii="Arial" w:eastAsiaTheme="minorHAnsi" w:hAnsi="Arial" w:cs="Arial"/>
        </w:rPr>
        <w:t>transmettre</w:t>
      </w:r>
      <w:proofErr w:type="gramEnd"/>
      <w:r w:rsidRPr="00B501A3">
        <w:rPr>
          <w:rFonts w:ascii="Arial" w:eastAsiaTheme="minorHAnsi" w:hAnsi="Arial" w:cs="Arial"/>
        </w:rPr>
        <w:t xml:space="preserve"> au Pouvoir Adjudicateur les demandes de paiement du groupement après validation par ses soins,</w:t>
      </w:r>
    </w:p>
    <w:p w14:paraId="5E80373E" w14:textId="77777777" w:rsidR="00FB4B83" w:rsidRPr="00B501A3" w:rsidRDefault="00FB4B83" w:rsidP="00B501A3">
      <w:pPr>
        <w:numPr>
          <w:ilvl w:val="0"/>
          <w:numId w:val="24"/>
        </w:numPr>
        <w:spacing w:line="259" w:lineRule="auto"/>
        <w:jc w:val="both"/>
        <w:rPr>
          <w:rFonts w:ascii="Arial" w:eastAsiaTheme="minorHAnsi" w:hAnsi="Arial" w:cs="Arial"/>
        </w:rPr>
      </w:pPr>
      <w:proofErr w:type="gramStart"/>
      <w:r w:rsidRPr="00B501A3">
        <w:rPr>
          <w:rFonts w:ascii="Arial" w:eastAsiaTheme="minorHAnsi" w:hAnsi="Arial" w:cs="Arial"/>
        </w:rPr>
        <w:t>transmettre</w:t>
      </w:r>
      <w:proofErr w:type="gramEnd"/>
      <w:r w:rsidRPr="00B501A3">
        <w:rPr>
          <w:rFonts w:ascii="Arial" w:eastAsiaTheme="minorHAnsi" w:hAnsi="Arial" w:cs="Arial"/>
        </w:rPr>
        <w:t xml:space="preserve"> aux membres du groupement les bons de commande et/ou toutes instructions, documents émis par le Pouvoir Adjudicateur,</w:t>
      </w:r>
    </w:p>
    <w:p w14:paraId="77D4232E" w14:textId="77777777" w:rsidR="00FB4B83" w:rsidRPr="00B501A3" w:rsidRDefault="00FB4B83" w:rsidP="00B501A3">
      <w:pPr>
        <w:numPr>
          <w:ilvl w:val="0"/>
          <w:numId w:val="24"/>
        </w:numPr>
        <w:spacing w:line="259" w:lineRule="auto"/>
        <w:jc w:val="both"/>
        <w:rPr>
          <w:rFonts w:ascii="Arial" w:eastAsiaTheme="minorHAnsi" w:hAnsi="Arial" w:cs="Arial"/>
        </w:rPr>
      </w:pPr>
      <w:proofErr w:type="gramStart"/>
      <w:r w:rsidRPr="00B501A3">
        <w:rPr>
          <w:rFonts w:ascii="Arial" w:eastAsiaTheme="minorHAnsi" w:hAnsi="Arial" w:cs="Arial"/>
        </w:rPr>
        <w:t>éventuellement</w:t>
      </w:r>
      <w:proofErr w:type="gramEnd"/>
      <w:r w:rsidRPr="00B501A3">
        <w:rPr>
          <w:rFonts w:ascii="Arial" w:eastAsiaTheme="minorHAnsi" w:hAnsi="Arial" w:cs="Arial"/>
        </w:rPr>
        <w:t xml:space="preserve"> déclarer les sous-traitants pour acceptation et agrément des conditions de paiement par le Pouvoir Adjudicateur.</w:t>
      </w:r>
    </w:p>
    <w:p w14:paraId="20569DDD" w14:textId="77777777" w:rsidR="00FB4B83" w:rsidRPr="00FB4B83" w:rsidRDefault="00FB4B83" w:rsidP="00FB4B83">
      <w:pPr>
        <w:spacing w:after="160" w:line="259" w:lineRule="auto"/>
        <w:jc w:val="both"/>
        <w:rPr>
          <w:rFonts w:ascii="Arial" w:eastAsiaTheme="minorHAnsi" w:hAnsi="Arial" w:cs="Arial"/>
          <w:color w:val="FF0000"/>
        </w:rPr>
      </w:pPr>
    </w:p>
    <w:p w14:paraId="35F2EE65" w14:textId="25D67692" w:rsidR="00EF6A41" w:rsidRPr="00D827B8" w:rsidRDefault="00EF6A41"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35" w:name="_Toc202189157"/>
      <w:bookmarkStart w:id="36" w:name="_Toc168919341"/>
      <w:r>
        <w:rPr>
          <w:rFonts w:ascii="Arial" w:hAnsi="Arial" w:cs="Arial"/>
          <w:b/>
          <w:bCs/>
          <w:snapToGrid w:val="0"/>
          <w:color w:val="005CA9"/>
        </w:rPr>
        <w:t>P</w:t>
      </w:r>
      <w:r w:rsidR="00200D74">
        <w:rPr>
          <w:rFonts w:ascii="Arial" w:hAnsi="Arial" w:cs="Arial"/>
          <w:b/>
          <w:bCs/>
          <w:snapToGrid w:val="0"/>
          <w:color w:val="005CA9"/>
        </w:rPr>
        <w:t xml:space="preserve">ROTECTION DE L’ENVIRONNEMENT, </w:t>
      </w:r>
      <w:r>
        <w:rPr>
          <w:rFonts w:ascii="Arial" w:hAnsi="Arial" w:cs="Arial"/>
          <w:b/>
          <w:bCs/>
          <w:snapToGrid w:val="0"/>
          <w:color w:val="005CA9"/>
        </w:rPr>
        <w:t>EMPREINTE SOCIETALE</w:t>
      </w:r>
      <w:r w:rsidR="00200D74">
        <w:rPr>
          <w:rFonts w:ascii="Arial" w:hAnsi="Arial" w:cs="Arial"/>
          <w:b/>
          <w:bCs/>
          <w:snapToGrid w:val="0"/>
          <w:color w:val="005CA9"/>
        </w:rPr>
        <w:t>, CLAUSE D’INSERTION</w:t>
      </w:r>
      <w:bookmarkEnd w:id="35"/>
    </w:p>
    <w:p w14:paraId="43B05AA1" w14:textId="77777777" w:rsidR="00EF6A41" w:rsidRPr="00EF6A41" w:rsidRDefault="00EF6A41" w:rsidP="00884E8A">
      <w:pPr>
        <w:pStyle w:val="Titre2"/>
        <w:numPr>
          <w:ilvl w:val="1"/>
          <w:numId w:val="1"/>
        </w:numPr>
        <w:spacing w:before="240" w:after="240"/>
        <w:ind w:left="1276" w:hanging="508"/>
        <w:rPr>
          <w:rFonts w:ascii="Arial" w:eastAsia="Times New Roman" w:hAnsi="Arial" w:cs="Arial"/>
          <w:sz w:val="20"/>
          <w:szCs w:val="20"/>
        </w:rPr>
      </w:pPr>
      <w:bookmarkStart w:id="37" w:name="_Toc202189158"/>
      <w:bookmarkStart w:id="38" w:name="_Toc168919342"/>
      <w:bookmarkEnd w:id="36"/>
      <w:r w:rsidRPr="00EF6A41">
        <w:rPr>
          <w:rFonts w:ascii="Arial" w:eastAsiaTheme="minorHAnsi" w:hAnsi="Arial" w:cs="Arial"/>
          <w:sz w:val="20"/>
          <w:szCs w:val="20"/>
        </w:rPr>
        <w:t>Exigences réglementaires environnementales</w:t>
      </w:r>
      <w:bookmarkEnd w:id="37"/>
    </w:p>
    <w:bookmarkEnd w:id="38"/>
    <w:p w14:paraId="5F91A655" w14:textId="77777777" w:rsidR="00FB4B83" w:rsidRPr="00EF6A41" w:rsidRDefault="00FB4B83" w:rsidP="00FB4B83">
      <w:pPr>
        <w:spacing w:after="160" w:line="259" w:lineRule="auto"/>
        <w:jc w:val="both"/>
        <w:rPr>
          <w:rFonts w:ascii="Arial" w:eastAsiaTheme="minorHAnsi" w:hAnsi="Arial" w:cs="Arial"/>
        </w:rPr>
      </w:pPr>
      <w:r w:rsidRPr="00EF6A41">
        <w:rPr>
          <w:rFonts w:ascii="Arial" w:eastAsiaTheme="minorHAnsi" w:hAnsi="Arial" w:cs="Arial"/>
        </w:rP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marché et pendant la période de garantie des prestations, sur simple demande du Pouvoir Adjudicateur.</w:t>
      </w:r>
    </w:p>
    <w:p w14:paraId="71A6EE88" w14:textId="77777777" w:rsidR="00FB4B83" w:rsidRPr="00EF6A41" w:rsidRDefault="00FB4B83" w:rsidP="00FB4B83">
      <w:pPr>
        <w:spacing w:after="160" w:line="259" w:lineRule="auto"/>
        <w:jc w:val="both"/>
        <w:rPr>
          <w:rFonts w:ascii="Arial" w:eastAsiaTheme="minorHAnsi" w:hAnsi="Arial" w:cs="Arial"/>
        </w:rPr>
      </w:pPr>
      <w:r w:rsidRPr="00EF6A41">
        <w:rPr>
          <w:rFonts w:ascii="Arial" w:eastAsiaTheme="minorHAnsi" w:hAnsi="Arial" w:cs="Arial"/>
        </w:rPr>
        <w:t xml:space="preserve">En cas d'évolution de la législation sur la protection de l'environnement en cours d'exécution du marché, le Titulaire effectue les modifications éventuelles, demandées par le Pouvoir Adjudicateur, afin de se conformer aux nouvelles règles. </w:t>
      </w:r>
    </w:p>
    <w:p w14:paraId="2C19C793" w14:textId="77777777" w:rsidR="00FB4B83" w:rsidRPr="00EF6A41" w:rsidRDefault="00FB4B83" w:rsidP="00FB4B83">
      <w:pPr>
        <w:spacing w:after="160" w:line="259" w:lineRule="auto"/>
        <w:jc w:val="both"/>
        <w:rPr>
          <w:rFonts w:ascii="Arial" w:eastAsiaTheme="minorHAnsi" w:hAnsi="Arial" w:cs="Arial"/>
        </w:rPr>
      </w:pPr>
      <w:r w:rsidRPr="00EF6A41">
        <w:rPr>
          <w:rFonts w:ascii="Arial" w:eastAsiaTheme="minorHAnsi" w:hAnsi="Arial" w:cs="Arial"/>
        </w:rPr>
        <w:t xml:space="preserve">Le Titulaire s’engage : </w:t>
      </w:r>
    </w:p>
    <w:p w14:paraId="740A2917" w14:textId="77777777" w:rsidR="00FB4B83" w:rsidRPr="00EF6A41" w:rsidRDefault="00FB4B83" w:rsidP="00EF6A41">
      <w:pPr>
        <w:numPr>
          <w:ilvl w:val="0"/>
          <w:numId w:val="24"/>
        </w:numPr>
        <w:ind w:left="1208" w:hanging="357"/>
        <w:jc w:val="both"/>
        <w:rPr>
          <w:rFonts w:ascii="Arial" w:eastAsiaTheme="minorHAnsi" w:hAnsi="Arial" w:cs="Arial"/>
        </w:rPr>
      </w:pPr>
      <w:proofErr w:type="gramStart"/>
      <w:r w:rsidRPr="00EF6A41">
        <w:rPr>
          <w:rFonts w:ascii="Arial" w:eastAsiaTheme="minorHAnsi" w:hAnsi="Arial" w:cs="Arial"/>
        </w:rPr>
        <w:t>à</w:t>
      </w:r>
      <w:proofErr w:type="gramEnd"/>
      <w:r w:rsidRPr="00EF6A41">
        <w:rPr>
          <w:rFonts w:ascii="Arial" w:eastAsiaTheme="minorHAnsi" w:hAnsi="Arial" w:cs="Arial"/>
        </w:rPr>
        <w:t xml:space="preserve"> respecter les directives européennes et toutes règlementations nationales en vigueur relatives au recyclage des déchets et à son impact sur l’environnement.</w:t>
      </w:r>
    </w:p>
    <w:p w14:paraId="44D75DA1" w14:textId="77777777" w:rsidR="00FB4B83" w:rsidRPr="00EF6A41" w:rsidRDefault="00FB4B83" w:rsidP="00FB4B83">
      <w:pPr>
        <w:numPr>
          <w:ilvl w:val="0"/>
          <w:numId w:val="24"/>
        </w:numPr>
        <w:spacing w:after="160" w:line="259" w:lineRule="auto"/>
        <w:jc w:val="both"/>
        <w:rPr>
          <w:rFonts w:ascii="Arial" w:eastAsiaTheme="minorHAnsi" w:hAnsi="Arial" w:cs="Arial"/>
        </w:rPr>
      </w:pPr>
      <w:proofErr w:type="gramStart"/>
      <w:r w:rsidRPr="00EF6A41">
        <w:rPr>
          <w:rFonts w:ascii="Arial" w:eastAsiaTheme="minorHAnsi" w:hAnsi="Arial" w:cs="Arial"/>
        </w:rPr>
        <w:t>à</w:t>
      </w:r>
      <w:proofErr w:type="gramEnd"/>
      <w:r w:rsidRPr="00EF6A41">
        <w:rPr>
          <w:rFonts w:ascii="Arial" w:eastAsiaTheme="minorHAnsi" w:hAnsi="Arial" w:cs="Arial"/>
        </w:rPr>
        <w:t xml:space="preserve"> proposer des améliorations permettant d’atteindre les objectifs fixés par le Décret Tertiaire.</w:t>
      </w:r>
    </w:p>
    <w:p w14:paraId="152FB026" w14:textId="77777777" w:rsidR="00EF6A41" w:rsidRPr="00EF6A41" w:rsidRDefault="00EF6A41" w:rsidP="00884E8A">
      <w:pPr>
        <w:pStyle w:val="Titre2"/>
        <w:numPr>
          <w:ilvl w:val="1"/>
          <w:numId w:val="1"/>
        </w:numPr>
        <w:spacing w:before="240" w:after="240"/>
        <w:ind w:left="1276"/>
        <w:rPr>
          <w:rFonts w:ascii="Arial" w:eastAsia="Times New Roman" w:hAnsi="Arial" w:cs="Arial"/>
          <w:sz w:val="20"/>
          <w:szCs w:val="20"/>
        </w:rPr>
      </w:pPr>
      <w:bookmarkStart w:id="39" w:name="_Toc202189159"/>
      <w:bookmarkStart w:id="40" w:name="_Toc168919343"/>
      <w:r w:rsidRPr="00EF6A41">
        <w:rPr>
          <w:rFonts w:ascii="Arial" w:eastAsiaTheme="minorHAnsi" w:hAnsi="Arial" w:cs="Arial"/>
          <w:sz w:val="20"/>
          <w:szCs w:val="20"/>
        </w:rPr>
        <w:t>Responsabilité sociétale</w:t>
      </w:r>
      <w:bookmarkEnd w:id="39"/>
    </w:p>
    <w:bookmarkEnd w:id="40"/>
    <w:p w14:paraId="6185604B" w14:textId="77777777" w:rsidR="00FB4B83" w:rsidRPr="00EF6A41" w:rsidRDefault="00FB4B83" w:rsidP="00FB4B83">
      <w:pPr>
        <w:spacing w:after="160" w:line="259" w:lineRule="auto"/>
        <w:jc w:val="both"/>
        <w:rPr>
          <w:rFonts w:ascii="Arial" w:eastAsiaTheme="minorHAnsi" w:hAnsi="Arial" w:cs="Arial"/>
        </w:rPr>
      </w:pPr>
      <w:r w:rsidRPr="00EF6A41">
        <w:rPr>
          <w:rFonts w:ascii="Arial" w:eastAsiaTheme="minorHAnsi" w:hAnsi="Arial" w:cs="Arial"/>
        </w:rPr>
        <w:t>Le Titulaire s’engage :</w:t>
      </w:r>
    </w:p>
    <w:p w14:paraId="54CC09D1" w14:textId="77777777" w:rsidR="00FB4B83" w:rsidRPr="00EF6A41" w:rsidRDefault="00FB4B83" w:rsidP="00EF6A41">
      <w:pPr>
        <w:numPr>
          <w:ilvl w:val="0"/>
          <w:numId w:val="25"/>
        </w:numPr>
        <w:spacing w:after="120"/>
        <w:ind w:left="924" w:hanging="357"/>
        <w:jc w:val="both"/>
        <w:rPr>
          <w:rFonts w:ascii="Arial" w:eastAsiaTheme="minorHAnsi" w:hAnsi="Arial" w:cs="Arial"/>
        </w:rPr>
      </w:pPr>
      <w:proofErr w:type="gramStart"/>
      <w:r w:rsidRPr="00EF6A41">
        <w:rPr>
          <w:rFonts w:ascii="Arial" w:eastAsiaTheme="minorHAnsi" w:hAnsi="Arial" w:cs="Arial"/>
        </w:rPr>
        <w:lastRenderedPageBreak/>
        <w:t>à</w:t>
      </w:r>
      <w:proofErr w:type="gramEnd"/>
      <w:r w:rsidRPr="00EF6A41">
        <w:rPr>
          <w:rFonts w:ascii="Arial" w:eastAsiaTheme="minorHAnsi" w:hAnsi="Arial" w:cs="Arial"/>
        </w:rPr>
        <w:t xml:space="preserve"> appliquer une politique d’entreprise évolutive en faveur des objectifs tels que l’emploi de durée indéterminée et l’embauche ou actions en faveur de travailleurs handicapés. Il facilite l’accès des personnes en difficultés à l’emploi,</w:t>
      </w:r>
    </w:p>
    <w:p w14:paraId="32A17855" w14:textId="77777777" w:rsidR="00FB4B83" w:rsidRPr="00EF6A41" w:rsidRDefault="00FB4B83" w:rsidP="00FB4B83">
      <w:pPr>
        <w:numPr>
          <w:ilvl w:val="0"/>
          <w:numId w:val="25"/>
        </w:numPr>
        <w:spacing w:after="160" w:line="259" w:lineRule="auto"/>
        <w:jc w:val="both"/>
        <w:rPr>
          <w:rFonts w:ascii="Arial" w:eastAsiaTheme="minorHAnsi" w:hAnsi="Arial" w:cs="Arial"/>
        </w:rPr>
      </w:pPr>
      <w:proofErr w:type="gramStart"/>
      <w:r w:rsidRPr="00EF6A41">
        <w:rPr>
          <w:rFonts w:ascii="Arial" w:eastAsiaTheme="minorHAnsi" w:hAnsi="Arial" w:cs="Arial"/>
        </w:rPr>
        <w:t>à</w:t>
      </w:r>
      <w:proofErr w:type="gramEnd"/>
      <w:r w:rsidRPr="00EF6A41">
        <w:rPr>
          <w:rFonts w:ascii="Arial" w:eastAsiaTheme="minorHAnsi" w:hAnsi="Arial" w:cs="Arial"/>
        </w:rPr>
        <w:t xml:space="preserve"> respecter dans leur entreprise à l’égard de leurs salariés, le code du travail, la convention nationale applicable à la profession.</w:t>
      </w:r>
    </w:p>
    <w:p w14:paraId="779233CF" w14:textId="77777777" w:rsidR="00FB4B83" w:rsidRPr="00EF6A41" w:rsidRDefault="00FB4B83" w:rsidP="00FB4B83">
      <w:pPr>
        <w:spacing w:after="160" w:line="259" w:lineRule="auto"/>
        <w:jc w:val="both"/>
        <w:rPr>
          <w:rFonts w:ascii="Arial" w:eastAsiaTheme="minorHAnsi" w:hAnsi="Arial" w:cs="Arial"/>
        </w:rPr>
      </w:pPr>
      <w:r w:rsidRPr="00EF6A41">
        <w:rPr>
          <w:rFonts w:ascii="Arial" w:eastAsiaTheme="minorHAnsi" w:hAnsi="Arial" w:cs="Arial"/>
        </w:rPr>
        <w:t>Le Titulaire est seul responsable des contraventions aux lois et règlements (notamment celles de la législation et de la réglementation du travail) et ne peut exercer aucun recours contre le Pouvoir Adjudicateur en cas de condamnation encourue par lui, ou ses préposés.</w:t>
      </w:r>
    </w:p>
    <w:p w14:paraId="3EDA91B9" w14:textId="4CCBC9F3" w:rsidR="00FB4B83" w:rsidRDefault="00FB4B83" w:rsidP="00FB4B83">
      <w:pPr>
        <w:spacing w:after="160" w:line="259" w:lineRule="auto"/>
        <w:jc w:val="both"/>
        <w:rPr>
          <w:rFonts w:ascii="Arial" w:eastAsiaTheme="minorHAnsi" w:hAnsi="Arial" w:cs="Arial"/>
        </w:rPr>
      </w:pPr>
      <w:r w:rsidRPr="00EF6A41">
        <w:rPr>
          <w:rFonts w:ascii="Arial" w:eastAsiaTheme="minorHAnsi" w:hAnsi="Arial" w:cs="Arial"/>
        </w:rPr>
        <w:t>Il atteste sur l’honneur que le travail est réalisé avec des salariés employés régulièrement au regard du code du travail.</w:t>
      </w:r>
    </w:p>
    <w:p w14:paraId="38EFA121" w14:textId="326439A5" w:rsidR="00200D74" w:rsidRPr="002B590F" w:rsidRDefault="00CF64AB" w:rsidP="00884E8A">
      <w:pPr>
        <w:pStyle w:val="Titre2"/>
        <w:numPr>
          <w:ilvl w:val="1"/>
          <w:numId w:val="1"/>
        </w:numPr>
        <w:spacing w:before="240" w:after="240"/>
        <w:ind w:left="1276"/>
        <w:rPr>
          <w:rFonts w:ascii="Arial" w:eastAsia="Times New Roman" w:hAnsi="Arial" w:cs="Arial"/>
          <w:sz w:val="20"/>
          <w:szCs w:val="20"/>
        </w:rPr>
      </w:pPr>
      <w:bookmarkStart w:id="41" w:name="_Toc202189160"/>
      <w:r w:rsidRPr="002B590F">
        <w:rPr>
          <w:rFonts w:ascii="Arial" w:eastAsiaTheme="minorHAnsi" w:hAnsi="Arial" w:cs="Arial"/>
          <w:sz w:val="20"/>
          <w:szCs w:val="20"/>
        </w:rPr>
        <w:t>C</w:t>
      </w:r>
      <w:r w:rsidR="00200D74" w:rsidRPr="002B590F">
        <w:rPr>
          <w:rFonts w:ascii="Arial" w:eastAsiaTheme="minorHAnsi" w:hAnsi="Arial" w:cs="Arial"/>
          <w:sz w:val="20"/>
          <w:szCs w:val="20"/>
        </w:rPr>
        <w:t>lause sociale</w:t>
      </w:r>
      <w:bookmarkEnd w:id="41"/>
    </w:p>
    <w:p w14:paraId="46957C76" w14:textId="1863BF37" w:rsidR="007440C7" w:rsidRDefault="007440C7" w:rsidP="007440C7">
      <w:pPr>
        <w:spacing w:after="160" w:line="259" w:lineRule="auto"/>
        <w:jc w:val="both"/>
        <w:rPr>
          <w:rFonts w:ascii="Arial" w:eastAsiaTheme="minorHAnsi" w:hAnsi="Arial" w:cs="Arial"/>
          <w:bCs/>
        </w:rPr>
      </w:pPr>
      <w:bookmarkStart w:id="42" w:name="_Toc434148"/>
      <w:r w:rsidRPr="007440C7">
        <w:rPr>
          <w:rFonts w:ascii="Arial" w:eastAsiaTheme="minorHAnsi" w:hAnsi="Arial" w:cs="Arial"/>
          <w:bCs/>
        </w:rPr>
        <w:t>Par dérogation à l’article 16.1 C.C.A.G.-FCS.</w:t>
      </w:r>
    </w:p>
    <w:p w14:paraId="661DB5FC" w14:textId="0A1611B4" w:rsidR="00FB525E" w:rsidRPr="002B590F" w:rsidRDefault="00FB525E" w:rsidP="00884E8A">
      <w:pPr>
        <w:pStyle w:val="Titre2"/>
        <w:numPr>
          <w:ilvl w:val="2"/>
          <w:numId w:val="1"/>
        </w:numPr>
        <w:spacing w:before="240" w:after="240"/>
        <w:ind w:left="1985"/>
        <w:rPr>
          <w:rFonts w:ascii="Arial" w:eastAsia="Times New Roman" w:hAnsi="Arial" w:cs="Arial"/>
          <w:sz w:val="20"/>
          <w:szCs w:val="20"/>
        </w:rPr>
      </w:pPr>
      <w:bookmarkStart w:id="43" w:name="_Toc202189161"/>
      <w:r w:rsidRPr="00FB525E">
        <w:rPr>
          <w:rFonts w:ascii="Arial" w:eastAsiaTheme="minorHAnsi" w:hAnsi="Arial" w:cs="Arial"/>
          <w:sz w:val="20"/>
          <w:szCs w:val="20"/>
        </w:rPr>
        <w:t>Mise en œuvre des clauses sociales</w:t>
      </w:r>
      <w:bookmarkEnd w:id="43"/>
    </w:p>
    <w:p w14:paraId="27194E4D" w14:textId="53CC2E45" w:rsidR="007440C7" w:rsidRPr="007440C7" w:rsidRDefault="007440C7" w:rsidP="007440C7">
      <w:pPr>
        <w:spacing w:after="160" w:line="259" w:lineRule="auto"/>
        <w:jc w:val="both"/>
        <w:rPr>
          <w:rFonts w:ascii="Arial" w:eastAsiaTheme="minorHAnsi" w:hAnsi="Arial" w:cs="Arial"/>
          <w:bCs/>
        </w:rPr>
      </w:pPr>
      <w:r w:rsidRPr="007440C7">
        <w:rPr>
          <w:rFonts w:ascii="Arial" w:eastAsiaTheme="minorHAnsi" w:hAnsi="Arial" w:cs="Arial"/>
          <w:bCs/>
        </w:rPr>
        <w:t>Le</w:t>
      </w:r>
      <w:r w:rsidR="00FB525E">
        <w:rPr>
          <w:rFonts w:ascii="Arial" w:eastAsiaTheme="minorHAnsi" w:hAnsi="Arial" w:cs="Arial"/>
          <w:bCs/>
        </w:rPr>
        <w:t xml:space="preserve"> Pouvoir Adjudicateur </w:t>
      </w:r>
      <w:r w:rsidRPr="007440C7">
        <w:rPr>
          <w:rFonts w:ascii="Arial" w:eastAsiaTheme="minorHAnsi" w:hAnsi="Arial" w:cs="Arial"/>
          <w:bCs/>
        </w:rPr>
        <w:t>est engagé dans une démarche volontariste de promotion de l'emploi et lutte contre l'exclusion. Le cahier des charges du présent marché intègre une condition d’exécution liée à l’insertion par l'activité économique des personnes éloignées de l'emploi en application des articles L2111-1 et L2112-2 du code de la commande publi</w:t>
      </w:r>
      <w:r w:rsidR="00FB525E">
        <w:rPr>
          <w:rFonts w:ascii="Arial" w:eastAsiaTheme="minorHAnsi" w:hAnsi="Arial" w:cs="Arial"/>
          <w:bCs/>
        </w:rPr>
        <w:t>que</w:t>
      </w:r>
      <w:r w:rsidRPr="007440C7">
        <w:rPr>
          <w:rFonts w:ascii="Arial" w:eastAsiaTheme="minorHAnsi" w:hAnsi="Arial" w:cs="Arial"/>
          <w:bCs/>
        </w:rPr>
        <w:t>.</w:t>
      </w:r>
    </w:p>
    <w:p w14:paraId="10DDA968" w14:textId="659F2D80" w:rsidR="007440C7" w:rsidRPr="007440C7" w:rsidRDefault="00FB525E" w:rsidP="007440C7">
      <w:pPr>
        <w:spacing w:after="160" w:line="259" w:lineRule="auto"/>
        <w:jc w:val="both"/>
        <w:rPr>
          <w:rFonts w:ascii="Arial" w:eastAsiaTheme="minorHAnsi" w:hAnsi="Arial" w:cs="Arial"/>
          <w:bCs/>
        </w:rPr>
      </w:pPr>
      <w:r>
        <w:rPr>
          <w:rFonts w:ascii="Arial" w:eastAsiaTheme="minorHAnsi" w:hAnsi="Arial" w:cs="Arial"/>
          <w:bCs/>
        </w:rPr>
        <w:t>L’entreprise attributaire doit</w:t>
      </w:r>
      <w:r w:rsidR="007440C7" w:rsidRPr="007440C7">
        <w:rPr>
          <w:rFonts w:ascii="Arial" w:eastAsiaTheme="minorHAnsi" w:hAnsi="Arial" w:cs="Arial"/>
          <w:bCs/>
        </w:rPr>
        <w:t xml:space="preserve"> réaliser une action d’insertion qui permette l’accès ou le retour à l’emploi de personnes rencontrant des difficultés d'insertion particulières.</w:t>
      </w:r>
    </w:p>
    <w:p w14:paraId="220D6B22" w14:textId="2FEB942B" w:rsidR="007440C7" w:rsidRPr="00FB525E" w:rsidRDefault="007440C7" w:rsidP="00884E8A">
      <w:pPr>
        <w:pStyle w:val="Titre2"/>
        <w:numPr>
          <w:ilvl w:val="2"/>
          <w:numId w:val="1"/>
        </w:numPr>
        <w:spacing w:before="240" w:after="240"/>
        <w:ind w:left="1985"/>
        <w:rPr>
          <w:rFonts w:ascii="Arial" w:eastAsiaTheme="minorHAnsi" w:hAnsi="Arial" w:cs="Arial"/>
          <w:sz w:val="20"/>
          <w:szCs w:val="20"/>
        </w:rPr>
      </w:pPr>
      <w:bookmarkStart w:id="44" w:name="_Toc202189162"/>
      <w:r w:rsidRPr="00FB525E">
        <w:rPr>
          <w:rFonts w:ascii="Arial" w:eastAsiaTheme="minorHAnsi" w:hAnsi="Arial" w:cs="Arial"/>
          <w:sz w:val="20"/>
          <w:szCs w:val="20"/>
        </w:rPr>
        <w:t>Nombre d’heures d’insertion exigées</w:t>
      </w:r>
      <w:bookmarkEnd w:id="44"/>
    </w:p>
    <w:p w14:paraId="77D3C041" w14:textId="77777777" w:rsidR="007440C7" w:rsidRPr="00FB525E" w:rsidRDefault="007440C7" w:rsidP="007440C7">
      <w:pPr>
        <w:spacing w:after="160" w:line="259" w:lineRule="auto"/>
        <w:jc w:val="both"/>
        <w:rPr>
          <w:rFonts w:ascii="Arial" w:eastAsiaTheme="minorHAnsi" w:hAnsi="Arial" w:cs="Arial"/>
          <w:bCs/>
        </w:rPr>
      </w:pPr>
      <w:r w:rsidRPr="00FB525E">
        <w:rPr>
          <w:rFonts w:ascii="Arial" w:eastAsiaTheme="minorHAnsi" w:hAnsi="Arial" w:cs="Arial"/>
          <w:bCs/>
        </w:rPr>
        <w:t>Le nombre d’heures minimum d’insertion à réaliser est réparti comme suit :</w:t>
      </w:r>
    </w:p>
    <w:tbl>
      <w:tblPr>
        <w:tblW w:w="0" w:type="dxa"/>
        <w:tblLayout w:type="fixed"/>
        <w:tblCellMar>
          <w:left w:w="10" w:type="dxa"/>
          <w:right w:w="10" w:type="dxa"/>
        </w:tblCellMar>
        <w:tblLook w:val="04A0" w:firstRow="1" w:lastRow="0" w:firstColumn="1" w:lastColumn="0" w:noHBand="0" w:noVBand="1"/>
      </w:tblPr>
      <w:tblGrid>
        <w:gridCol w:w="1244"/>
        <w:gridCol w:w="5295"/>
        <w:gridCol w:w="3270"/>
      </w:tblGrid>
      <w:tr w:rsidR="00FB525E" w:rsidRPr="00FB525E" w14:paraId="78073344" w14:textId="77777777" w:rsidTr="00FB525E">
        <w:tc>
          <w:tcPr>
            <w:tcW w:w="1244"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1BF07554" w14:textId="77777777" w:rsidR="00FB525E" w:rsidRPr="00FB525E" w:rsidRDefault="00FB525E" w:rsidP="00FB525E">
            <w:pPr>
              <w:widowControl w:val="0"/>
              <w:suppressLineNumbers/>
              <w:suppressAutoHyphens/>
              <w:autoSpaceDN w:val="0"/>
              <w:jc w:val="center"/>
              <w:rPr>
                <w:rFonts w:ascii="Arial" w:eastAsiaTheme="minorHAnsi" w:hAnsi="Arial" w:cs="Arial"/>
                <w:bCs/>
              </w:rPr>
            </w:pPr>
            <w:r w:rsidRPr="00FB525E">
              <w:rPr>
                <w:rFonts w:ascii="Arial" w:eastAsiaTheme="minorHAnsi" w:hAnsi="Arial" w:cs="Arial"/>
                <w:bCs/>
              </w:rPr>
              <w:t>N° du lot</w:t>
            </w:r>
          </w:p>
        </w:tc>
        <w:tc>
          <w:tcPr>
            <w:tcW w:w="5295"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72D1D148" w14:textId="77777777" w:rsidR="00FB525E" w:rsidRPr="00FB525E" w:rsidRDefault="00FB525E" w:rsidP="00FB525E">
            <w:pPr>
              <w:widowControl w:val="0"/>
              <w:suppressLineNumbers/>
              <w:suppressAutoHyphens/>
              <w:autoSpaceDN w:val="0"/>
              <w:jc w:val="center"/>
              <w:rPr>
                <w:rFonts w:ascii="Arial" w:eastAsiaTheme="minorHAnsi" w:hAnsi="Arial" w:cs="Arial"/>
                <w:bCs/>
              </w:rPr>
            </w:pPr>
            <w:r w:rsidRPr="00FB525E">
              <w:rPr>
                <w:rFonts w:ascii="Arial" w:eastAsiaTheme="minorHAnsi" w:hAnsi="Arial" w:cs="Arial"/>
                <w:bCs/>
              </w:rPr>
              <w:t>Désignation du lot</w:t>
            </w:r>
          </w:p>
        </w:tc>
        <w:tc>
          <w:tcPr>
            <w:tcW w:w="32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7656B914" w14:textId="77777777" w:rsidR="00FB525E" w:rsidRPr="00FB525E" w:rsidRDefault="00FB525E" w:rsidP="00FB525E">
            <w:pPr>
              <w:widowControl w:val="0"/>
              <w:suppressLineNumbers/>
              <w:suppressAutoHyphens/>
              <w:autoSpaceDN w:val="0"/>
              <w:jc w:val="center"/>
              <w:rPr>
                <w:rFonts w:ascii="Arial" w:eastAsiaTheme="minorHAnsi" w:hAnsi="Arial" w:cs="Arial"/>
                <w:bCs/>
              </w:rPr>
            </w:pPr>
            <w:r w:rsidRPr="00FB525E">
              <w:rPr>
                <w:rFonts w:ascii="Arial" w:eastAsiaTheme="minorHAnsi" w:hAnsi="Arial" w:cs="Arial"/>
                <w:bCs/>
              </w:rPr>
              <w:t>Nombre d’heures d’insertion à effectuer / an</w:t>
            </w:r>
          </w:p>
        </w:tc>
      </w:tr>
      <w:tr w:rsidR="00FB525E" w:rsidRPr="00FB525E" w14:paraId="16D7B102" w14:textId="77777777" w:rsidTr="00FB525E">
        <w:tc>
          <w:tcPr>
            <w:tcW w:w="1244" w:type="dxa"/>
            <w:tcBorders>
              <w:top w:val="nil"/>
              <w:left w:val="single" w:sz="2" w:space="0" w:color="000000"/>
              <w:bottom w:val="single" w:sz="2" w:space="0" w:color="000000"/>
              <w:right w:val="nil"/>
            </w:tcBorders>
            <w:tcMar>
              <w:top w:w="55" w:type="dxa"/>
              <w:left w:w="55" w:type="dxa"/>
              <w:bottom w:w="55" w:type="dxa"/>
              <w:right w:w="55" w:type="dxa"/>
            </w:tcMar>
            <w:hideMark/>
          </w:tcPr>
          <w:p w14:paraId="4746B369" w14:textId="77777777" w:rsidR="00FB525E" w:rsidRPr="00FB525E" w:rsidRDefault="00FB525E" w:rsidP="00FB525E">
            <w:pPr>
              <w:widowControl w:val="0"/>
              <w:suppressLineNumbers/>
              <w:suppressAutoHyphens/>
              <w:autoSpaceDN w:val="0"/>
              <w:jc w:val="both"/>
              <w:rPr>
                <w:rFonts w:ascii="Arial" w:eastAsiaTheme="minorHAnsi" w:hAnsi="Arial" w:cs="Arial"/>
                <w:bCs/>
              </w:rPr>
            </w:pPr>
            <w:r w:rsidRPr="00FB525E">
              <w:rPr>
                <w:rFonts w:ascii="Arial" w:eastAsiaTheme="minorHAnsi" w:hAnsi="Arial" w:cs="Arial"/>
                <w:bCs/>
              </w:rPr>
              <w:t>‍1</w:t>
            </w:r>
          </w:p>
        </w:tc>
        <w:tc>
          <w:tcPr>
            <w:tcW w:w="5295" w:type="dxa"/>
            <w:tcBorders>
              <w:top w:val="nil"/>
              <w:left w:val="single" w:sz="2" w:space="0" w:color="000000"/>
              <w:bottom w:val="single" w:sz="2" w:space="0" w:color="000000"/>
              <w:right w:val="nil"/>
            </w:tcBorders>
            <w:tcMar>
              <w:top w:w="55" w:type="dxa"/>
              <w:left w:w="55" w:type="dxa"/>
              <w:bottom w:w="55" w:type="dxa"/>
              <w:right w:w="55" w:type="dxa"/>
            </w:tcMar>
            <w:hideMark/>
          </w:tcPr>
          <w:p w14:paraId="7E5D98C9" w14:textId="77777777" w:rsidR="00FB525E" w:rsidRPr="00FB525E" w:rsidRDefault="00FB525E" w:rsidP="00FB525E">
            <w:pPr>
              <w:widowControl w:val="0"/>
              <w:suppressLineNumbers/>
              <w:suppressAutoHyphens/>
              <w:autoSpaceDN w:val="0"/>
              <w:jc w:val="both"/>
              <w:rPr>
                <w:rFonts w:ascii="Arial" w:eastAsiaTheme="minorHAnsi" w:hAnsi="Arial" w:cs="Arial"/>
                <w:bCs/>
              </w:rPr>
            </w:pPr>
            <w:r w:rsidRPr="00FB525E">
              <w:rPr>
                <w:rFonts w:ascii="Arial" w:eastAsiaTheme="minorHAnsi" w:hAnsi="Arial" w:cs="Arial"/>
                <w:bCs/>
              </w:rPr>
              <w:t>Nettoyage des locaux et de la vitrerie de la CPAM du département de Loire Atlantique</w:t>
            </w:r>
          </w:p>
        </w:tc>
        <w:tc>
          <w:tcPr>
            <w:tcW w:w="3270"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7BB4875" w14:textId="77777777" w:rsidR="00FB525E" w:rsidRPr="00FB525E" w:rsidRDefault="00FB525E" w:rsidP="00FB525E">
            <w:pPr>
              <w:widowControl w:val="0"/>
              <w:suppressLineNumbers/>
              <w:suppressAutoHyphens/>
              <w:autoSpaceDN w:val="0"/>
              <w:jc w:val="center"/>
              <w:rPr>
                <w:rFonts w:ascii="Arial" w:eastAsiaTheme="minorHAnsi" w:hAnsi="Arial" w:cs="Arial"/>
                <w:bCs/>
              </w:rPr>
            </w:pPr>
            <w:r w:rsidRPr="00FB525E">
              <w:rPr>
                <w:rFonts w:ascii="Arial" w:eastAsiaTheme="minorHAnsi" w:hAnsi="Arial" w:cs="Arial"/>
                <w:bCs/>
              </w:rPr>
              <w:t>2 000 heures / an</w:t>
            </w:r>
          </w:p>
        </w:tc>
      </w:tr>
      <w:tr w:rsidR="00FB525E" w:rsidRPr="00FB525E" w14:paraId="122AA2D1" w14:textId="77777777" w:rsidTr="00FB525E">
        <w:tc>
          <w:tcPr>
            <w:tcW w:w="1244" w:type="dxa"/>
            <w:tcBorders>
              <w:top w:val="nil"/>
              <w:left w:val="single" w:sz="2" w:space="0" w:color="000000"/>
              <w:bottom w:val="single" w:sz="2" w:space="0" w:color="000000"/>
              <w:right w:val="nil"/>
            </w:tcBorders>
            <w:tcMar>
              <w:top w:w="55" w:type="dxa"/>
              <w:left w:w="55" w:type="dxa"/>
              <w:bottom w:w="55" w:type="dxa"/>
              <w:right w:w="55" w:type="dxa"/>
            </w:tcMar>
            <w:hideMark/>
          </w:tcPr>
          <w:p w14:paraId="6BAE60E8" w14:textId="77777777" w:rsidR="00FB525E" w:rsidRPr="00FB525E" w:rsidRDefault="00FB525E" w:rsidP="00FB525E">
            <w:pPr>
              <w:widowControl w:val="0"/>
              <w:suppressLineNumbers/>
              <w:suppressAutoHyphens/>
              <w:autoSpaceDN w:val="0"/>
              <w:jc w:val="both"/>
              <w:rPr>
                <w:rFonts w:ascii="Arial" w:eastAsiaTheme="minorHAnsi" w:hAnsi="Arial" w:cs="Arial"/>
                <w:bCs/>
              </w:rPr>
            </w:pPr>
            <w:r w:rsidRPr="00FB525E">
              <w:rPr>
                <w:rFonts w:ascii="Arial" w:eastAsiaTheme="minorHAnsi" w:hAnsi="Arial" w:cs="Arial"/>
                <w:bCs/>
              </w:rPr>
              <w:t>2</w:t>
            </w:r>
          </w:p>
        </w:tc>
        <w:tc>
          <w:tcPr>
            <w:tcW w:w="5295" w:type="dxa"/>
            <w:tcBorders>
              <w:top w:val="nil"/>
              <w:left w:val="single" w:sz="2" w:space="0" w:color="000000"/>
              <w:bottom w:val="single" w:sz="2" w:space="0" w:color="000000"/>
              <w:right w:val="nil"/>
            </w:tcBorders>
            <w:tcMar>
              <w:top w:w="55" w:type="dxa"/>
              <w:left w:w="55" w:type="dxa"/>
              <w:bottom w:w="55" w:type="dxa"/>
              <w:right w:w="55" w:type="dxa"/>
            </w:tcMar>
            <w:hideMark/>
          </w:tcPr>
          <w:p w14:paraId="1BC8938D" w14:textId="77777777" w:rsidR="00FB525E" w:rsidRPr="00FB525E" w:rsidRDefault="00FB525E" w:rsidP="00FB525E">
            <w:pPr>
              <w:widowControl w:val="0"/>
              <w:suppressLineNumbers/>
              <w:suppressAutoHyphens/>
              <w:autoSpaceDN w:val="0"/>
              <w:jc w:val="both"/>
              <w:rPr>
                <w:rFonts w:ascii="Arial" w:eastAsiaTheme="minorHAnsi" w:hAnsi="Arial" w:cs="Arial"/>
                <w:bCs/>
              </w:rPr>
            </w:pPr>
            <w:r w:rsidRPr="00FB525E">
              <w:rPr>
                <w:rFonts w:ascii="Arial" w:eastAsiaTheme="minorHAnsi" w:hAnsi="Arial" w:cs="Arial"/>
                <w:bCs/>
              </w:rPr>
              <w:t>Nettoyage des locaux et de la vitrerie de la CPAM du département de la Mayenne</w:t>
            </w:r>
          </w:p>
        </w:tc>
        <w:tc>
          <w:tcPr>
            <w:tcW w:w="3270"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8D15805" w14:textId="473F5BB6" w:rsidR="00FB525E" w:rsidRPr="00FB525E" w:rsidRDefault="00D97B61" w:rsidP="00FB525E">
            <w:pPr>
              <w:widowControl w:val="0"/>
              <w:suppressLineNumbers/>
              <w:suppressAutoHyphens/>
              <w:autoSpaceDN w:val="0"/>
              <w:jc w:val="center"/>
              <w:rPr>
                <w:rFonts w:ascii="Arial" w:eastAsiaTheme="minorHAnsi" w:hAnsi="Arial" w:cs="Arial"/>
                <w:bCs/>
              </w:rPr>
            </w:pPr>
            <w:r w:rsidRPr="00D97B61">
              <w:rPr>
                <w:rFonts w:ascii="Arial" w:eastAsiaTheme="minorHAnsi" w:hAnsi="Arial" w:cs="Arial"/>
                <w:bCs/>
              </w:rPr>
              <w:t>280</w:t>
            </w:r>
            <w:r w:rsidR="00FB525E" w:rsidRPr="00D97B61">
              <w:rPr>
                <w:rFonts w:ascii="Arial" w:eastAsiaTheme="minorHAnsi" w:hAnsi="Arial" w:cs="Arial"/>
                <w:bCs/>
              </w:rPr>
              <w:t xml:space="preserve"> heures / an</w:t>
            </w:r>
          </w:p>
        </w:tc>
      </w:tr>
      <w:tr w:rsidR="00FB525E" w:rsidRPr="00FB525E" w14:paraId="4C90785B" w14:textId="77777777" w:rsidTr="00FB525E">
        <w:tc>
          <w:tcPr>
            <w:tcW w:w="1244" w:type="dxa"/>
            <w:tcBorders>
              <w:top w:val="nil"/>
              <w:left w:val="single" w:sz="2" w:space="0" w:color="000000"/>
              <w:bottom w:val="single" w:sz="2" w:space="0" w:color="000000"/>
              <w:right w:val="nil"/>
            </w:tcBorders>
            <w:tcMar>
              <w:top w:w="55" w:type="dxa"/>
              <w:left w:w="55" w:type="dxa"/>
              <w:bottom w:w="55" w:type="dxa"/>
              <w:right w:w="55" w:type="dxa"/>
            </w:tcMar>
            <w:hideMark/>
          </w:tcPr>
          <w:p w14:paraId="08B4EE17" w14:textId="77777777" w:rsidR="00FB525E" w:rsidRPr="00FB525E" w:rsidRDefault="00FB525E" w:rsidP="00FB525E">
            <w:pPr>
              <w:widowControl w:val="0"/>
              <w:suppressLineNumbers/>
              <w:suppressAutoHyphens/>
              <w:autoSpaceDN w:val="0"/>
              <w:jc w:val="both"/>
              <w:rPr>
                <w:rFonts w:ascii="Arial" w:eastAsiaTheme="minorHAnsi" w:hAnsi="Arial" w:cs="Arial"/>
                <w:bCs/>
              </w:rPr>
            </w:pPr>
            <w:r w:rsidRPr="00FB525E">
              <w:rPr>
                <w:rFonts w:ascii="Arial" w:eastAsiaTheme="minorHAnsi" w:hAnsi="Arial" w:cs="Arial"/>
                <w:bCs/>
              </w:rPr>
              <w:t>‍3</w:t>
            </w:r>
          </w:p>
        </w:tc>
        <w:tc>
          <w:tcPr>
            <w:tcW w:w="5295" w:type="dxa"/>
            <w:tcBorders>
              <w:top w:val="nil"/>
              <w:left w:val="single" w:sz="2" w:space="0" w:color="000000"/>
              <w:bottom w:val="single" w:sz="2" w:space="0" w:color="000000"/>
              <w:right w:val="nil"/>
            </w:tcBorders>
            <w:tcMar>
              <w:top w:w="55" w:type="dxa"/>
              <w:left w:w="55" w:type="dxa"/>
              <w:bottom w:w="55" w:type="dxa"/>
              <w:right w:w="55" w:type="dxa"/>
            </w:tcMar>
            <w:hideMark/>
          </w:tcPr>
          <w:p w14:paraId="201EAABF" w14:textId="77777777" w:rsidR="00FB525E" w:rsidRPr="00FB525E" w:rsidRDefault="00FB525E" w:rsidP="00FB525E">
            <w:pPr>
              <w:widowControl w:val="0"/>
              <w:suppressLineNumbers/>
              <w:suppressAutoHyphens/>
              <w:autoSpaceDN w:val="0"/>
              <w:jc w:val="both"/>
              <w:rPr>
                <w:rFonts w:ascii="Arial" w:eastAsiaTheme="minorHAnsi" w:hAnsi="Arial" w:cs="Arial"/>
                <w:bCs/>
              </w:rPr>
            </w:pPr>
            <w:r w:rsidRPr="00FB525E">
              <w:rPr>
                <w:rFonts w:ascii="Arial" w:eastAsiaTheme="minorHAnsi" w:hAnsi="Arial" w:cs="Arial"/>
                <w:bCs/>
              </w:rPr>
              <w:t>Nettoyage des locaux et de la vitrerie de la CPAM du département de la Vendée</w:t>
            </w:r>
          </w:p>
        </w:tc>
        <w:tc>
          <w:tcPr>
            <w:tcW w:w="3270"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3891250" w14:textId="1E261838" w:rsidR="00FB525E" w:rsidRPr="00FB525E" w:rsidRDefault="00FB525E" w:rsidP="00FB525E">
            <w:pPr>
              <w:widowControl w:val="0"/>
              <w:suppressLineNumbers/>
              <w:suppressAutoHyphens/>
              <w:autoSpaceDN w:val="0"/>
              <w:jc w:val="center"/>
              <w:rPr>
                <w:rFonts w:ascii="Arial" w:eastAsiaTheme="minorHAnsi" w:hAnsi="Arial" w:cs="Arial"/>
                <w:bCs/>
              </w:rPr>
            </w:pPr>
            <w:r>
              <w:rPr>
                <w:rFonts w:ascii="Arial" w:eastAsiaTheme="minorHAnsi" w:hAnsi="Arial" w:cs="Arial"/>
                <w:bCs/>
              </w:rPr>
              <w:t xml:space="preserve">1 000 heures </w:t>
            </w:r>
            <w:r w:rsidRPr="00FB525E">
              <w:rPr>
                <w:rFonts w:ascii="Arial" w:eastAsiaTheme="minorHAnsi" w:hAnsi="Arial" w:cs="Arial"/>
                <w:bCs/>
              </w:rPr>
              <w:t>/</w:t>
            </w:r>
            <w:r>
              <w:rPr>
                <w:rFonts w:ascii="Arial" w:eastAsiaTheme="minorHAnsi" w:hAnsi="Arial" w:cs="Arial"/>
                <w:bCs/>
              </w:rPr>
              <w:t xml:space="preserve"> </w:t>
            </w:r>
            <w:r w:rsidRPr="00FB525E">
              <w:rPr>
                <w:rFonts w:ascii="Arial" w:eastAsiaTheme="minorHAnsi" w:hAnsi="Arial" w:cs="Arial"/>
                <w:bCs/>
              </w:rPr>
              <w:t>an</w:t>
            </w:r>
          </w:p>
        </w:tc>
      </w:tr>
    </w:tbl>
    <w:p w14:paraId="3A56CCDF" w14:textId="77777777" w:rsidR="007440C7" w:rsidRPr="007440C7" w:rsidRDefault="007440C7" w:rsidP="007440C7">
      <w:pPr>
        <w:spacing w:after="160" w:line="259" w:lineRule="auto"/>
        <w:jc w:val="both"/>
        <w:rPr>
          <w:rFonts w:ascii="Arial" w:eastAsiaTheme="minorHAnsi" w:hAnsi="Arial" w:cs="Arial"/>
          <w:b/>
          <w:bCs/>
        </w:rPr>
      </w:pPr>
    </w:p>
    <w:p w14:paraId="29D6A83A" w14:textId="77777777" w:rsidR="003F1D62" w:rsidRPr="003F1D62" w:rsidRDefault="003F1D62" w:rsidP="003F1D62">
      <w:pPr>
        <w:spacing w:after="160" w:line="259" w:lineRule="auto"/>
        <w:jc w:val="both"/>
        <w:rPr>
          <w:rFonts w:ascii="Arial" w:eastAsiaTheme="minorHAnsi" w:hAnsi="Arial" w:cs="Arial"/>
          <w:bCs/>
          <w:u w:val="single"/>
        </w:rPr>
      </w:pPr>
      <w:r w:rsidRPr="003F1D62">
        <w:rPr>
          <w:rFonts w:ascii="Arial" w:eastAsiaTheme="minorHAnsi" w:hAnsi="Arial" w:cs="Arial"/>
          <w:bCs/>
          <w:u w:val="single"/>
        </w:rPr>
        <w:t>Objectifs de l’action d’insertion et impact sur la qualité des parcours d’insertion</w:t>
      </w:r>
    </w:p>
    <w:p w14:paraId="7168CAC2" w14:textId="7F4A1C09" w:rsidR="007440C7" w:rsidRPr="00FB525E" w:rsidRDefault="007440C7" w:rsidP="007440C7">
      <w:pPr>
        <w:spacing w:after="160" w:line="259" w:lineRule="auto"/>
        <w:jc w:val="both"/>
        <w:rPr>
          <w:rFonts w:ascii="Arial" w:eastAsiaTheme="minorHAnsi" w:hAnsi="Arial" w:cs="Arial"/>
          <w:bCs/>
        </w:rPr>
      </w:pPr>
      <w:r w:rsidRPr="00FB525E">
        <w:rPr>
          <w:rFonts w:ascii="Arial" w:eastAsiaTheme="minorHAnsi" w:hAnsi="Arial" w:cs="Arial"/>
          <w:bCs/>
        </w:rPr>
        <w:t xml:space="preserve">Au-delà de l’exigence des volumes horaires minimum, le </w:t>
      </w:r>
      <w:r w:rsidR="00FB525E">
        <w:rPr>
          <w:rFonts w:ascii="Arial" w:eastAsiaTheme="minorHAnsi" w:hAnsi="Arial" w:cs="Arial"/>
          <w:bCs/>
        </w:rPr>
        <w:t>Pouvoir Adjudicateur</w:t>
      </w:r>
      <w:r w:rsidRPr="00FB525E">
        <w:rPr>
          <w:rFonts w:ascii="Arial" w:eastAsiaTheme="minorHAnsi" w:hAnsi="Arial" w:cs="Arial"/>
          <w:bCs/>
        </w:rPr>
        <w:t xml:space="preserve"> souhaite que l’exécution de la clause d’insertion professionnelle apporte une réelle plus-value que ce soit à l’entreprise ou au(x) bénéficiaire(s) de la clause.</w:t>
      </w:r>
    </w:p>
    <w:p w14:paraId="5C3772BB" w14:textId="77777777" w:rsidR="007440C7" w:rsidRPr="00FB525E" w:rsidRDefault="007440C7" w:rsidP="007440C7">
      <w:pPr>
        <w:spacing w:after="160" w:line="259" w:lineRule="auto"/>
        <w:jc w:val="both"/>
        <w:rPr>
          <w:rFonts w:ascii="Arial" w:eastAsiaTheme="minorHAnsi" w:hAnsi="Arial" w:cs="Arial"/>
          <w:bCs/>
        </w:rPr>
      </w:pPr>
      <w:r w:rsidRPr="00FB525E">
        <w:rPr>
          <w:rFonts w:ascii="Arial" w:eastAsiaTheme="minorHAnsi" w:hAnsi="Arial" w:cs="Arial"/>
          <w:bCs/>
        </w:rPr>
        <w:t>Ainsi cette clause doit permettre au(x) bénéficiaire(s) d’acquérir une expérience professionnelle réelle sur la base non seulement des formations apportées (par l’entreprise ou par les opérateurs de l’insertion), du tutorat mis en place mais aussi des tâches confiées, leur niveau de difficulté pouvant évoluer au fur et à mesure de l’exécution du marché. Ainsi, une évaluation régulière doit pouvoir être réalisée avec le(s) bénéficiaire(s).</w:t>
      </w:r>
    </w:p>
    <w:p w14:paraId="56394C52" w14:textId="0AB5FED9" w:rsidR="007440C7" w:rsidRPr="00FB525E" w:rsidRDefault="007440C7" w:rsidP="007440C7">
      <w:pPr>
        <w:spacing w:after="160" w:line="259" w:lineRule="auto"/>
        <w:jc w:val="both"/>
        <w:rPr>
          <w:rFonts w:ascii="Arial" w:eastAsiaTheme="minorHAnsi" w:hAnsi="Arial" w:cs="Arial"/>
          <w:bCs/>
        </w:rPr>
      </w:pPr>
      <w:r w:rsidRPr="00FB525E">
        <w:rPr>
          <w:rFonts w:ascii="Arial" w:eastAsiaTheme="minorHAnsi" w:hAnsi="Arial" w:cs="Arial"/>
          <w:bCs/>
        </w:rPr>
        <w:t>Par ailleurs, la sécurisation du parcours d’insertion est attendue, la réussite d’une insertion dépendant non seulement de l’intégration dans le monde du travail mais aussi de la résolution de difficul</w:t>
      </w:r>
      <w:r w:rsidR="00FB525E">
        <w:rPr>
          <w:rFonts w:ascii="Arial" w:eastAsiaTheme="minorHAnsi" w:hAnsi="Arial" w:cs="Arial"/>
          <w:bCs/>
        </w:rPr>
        <w:t>tés liées notamment au logement</w:t>
      </w:r>
      <w:r w:rsidRPr="00FB525E">
        <w:rPr>
          <w:rFonts w:ascii="Arial" w:eastAsiaTheme="minorHAnsi" w:hAnsi="Arial" w:cs="Arial"/>
          <w:bCs/>
        </w:rPr>
        <w:t>, à la santé ou à la maîtrise de la langue française.</w:t>
      </w:r>
    </w:p>
    <w:p w14:paraId="6F31BE34" w14:textId="77777777" w:rsidR="007440C7" w:rsidRPr="007440C7" w:rsidRDefault="007440C7" w:rsidP="007440C7">
      <w:pPr>
        <w:spacing w:after="160" w:line="259" w:lineRule="auto"/>
        <w:jc w:val="both"/>
        <w:rPr>
          <w:rFonts w:ascii="Arial" w:eastAsiaTheme="minorHAnsi" w:hAnsi="Arial" w:cs="Arial"/>
          <w:b/>
          <w:bCs/>
        </w:rPr>
      </w:pPr>
      <w:r w:rsidRPr="00FB525E">
        <w:rPr>
          <w:rFonts w:ascii="Arial" w:eastAsiaTheme="minorHAnsi" w:hAnsi="Arial" w:cs="Arial"/>
          <w:bCs/>
        </w:rPr>
        <w:lastRenderedPageBreak/>
        <w:t>L’intérêt pour l’entreprise, en s’investissant sur cet aspect qualitatif de la clause d’insertion, est de renforcer les chances que le(s) bénéficiaire(s) puisse(nt) intégrer ses effectifs si une telle intégration répond à ses besoins de recrutement ou bien réponde(nt) aux besoins de recrutement de la branche professionnelle considérée. Il permet également de bénéficier, durant la période du marché, de l’accompagnement tant des opérateurs d’insertion que du donneur d’ordre au travers du service de facilitation des clauses sociales, des aides à la formation, des prestations du service public de l’emploi (France Travail -anciennement Pôle Emploi, Maison de l’Emploi, Mission Locale, CAP Emploi…).</w:t>
      </w:r>
    </w:p>
    <w:p w14:paraId="4D430370" w14:textId="77777777" w:rsidR="007440C7" w:rsidRPr="003F1D62" w:rsidRDefault="007440C7" w:rsidP="007440C7">
      <w:pPr>
        <w:spacing w:after="160" w:line="259" w:lineRule="auto"/>
        <w:jc w:val="both"/>
        <w:rPr>
          <w:rFonts w:ascii="Arial" w:eastAsiaTheme="minorHAnsi" w:hAnsi="Arial" w:cs="Arial"/>
          <w:bCs/>
          <w:u w:val="single"/>
        </w:rPr>
      </w:pPr>
      <w:r w:rsidRPr="003F1D62">
        <w:rPr>
          <w:rFonts w:ascii="Arial" w:eastAsiaTheme="minorHAnsi" w:hAnsi="Arial" w:cs="Arial"/>
          <w:bCs/>
          <w:u w:val="single"/>
        </w:rPr>
        <w:t>Précisions en cas de reprise du personnel sur un ou plusieurs lots</w:t>
      </w:r>
    </w:p>
    <w:p w14:paraId="1EE7ADC4" w14:textId="4D9B7F4C"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Si l’attributaire doit reprendre tout ou partie des salariés en application de l’article L.1224-1 et suivants du Code du travail, et de la Convention collective applicable au secteur, le nombre d’heure d’insertion prévu au contrat p</w:t>
      </w:r>
      <w:r w:rsidR="003F1D62">
        <w:rPr>
          <w:rFonts w:ascii="Arial" w:eastAsiaTheme="minorHAnsi" w:hAnsi="Arial" w:cs="Arial"/>
          <w:bCs/>
        </w:rPr>
        <w:t>eut</w:t>
      </w:r>
      <w:r w:rsidRPr="003F1D62">
        <w:rPr>
          <w:rFonts w:ascii="Arial" w:eastAsiaTheme="minorHAnsi" w:hAnsi="Arial" w:cs="Arial"/>
          <w:bCs/>
        </w:rPr>
        <w:t xml:space="preserve"> être recalculé en se basant uniquement sur la part des salariés non repris.</w:t>
      </w:r>
    </w:p>
    <w:p w14:paraId="3901F605"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Ce réajustement permet de respecter la pérennité des emplois et garantit une équité entre les soumissionnaires.</w:t>
      </w:r>
    </w:p>
    <w:p w14:paraId="1B47F20A" w14:textId="542A170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L’attributaire p</w:t>
      </w:r>
      <w:r w:rsidR="003F1D62">
        <w:rPr>
          <w:rFonts w:ascii="Arial" w:eastAsiaTheme="minorHAnsi" w:hAnsi="Arial" w:cs="Arial"/>
          <w:bCs/>
        </w:rPr>
        <w:t>eut</w:t>
      </w:r>
      <w:ins w:id="45" w:author="THIAM MAMADOU (CPAM LOIRE-ATLANTIQUE)" w:date="2025-08-01T10:07:00Z">
        <w:r w:rsidR="00F75183">
          <w:rPr>
            <w:rFonts w:ascii="Arial" w:eastAsiaTheme="minorHAnsi" w:hAnsi="Arial" w:cs="Arial"/>
            <w:bCs/>
          </w:rPr>
          <w:t xml:space="preserve"> </w:t>
        </w:r>
      </w:ins>
      <w:r w:rsidRPr="003F1D62">
        <w:rPr>
          <w:rFonts w:ascii="Arial" w:eastAsiaTheme="minorHAnsi" w:hAnsi="Arial" w:cs="Arial"/>
          <w:bCs/>
        </w:rPr>
        <w:t xml:space="preserve">en faire la demande en début d'exécution du contrat, en transmettant le montant HT annuel du marché, le nombre d’heures de travail mensuel du personnel repris et la liste de ces personnels. </w:t>
      </w:r>
    </w:p>
    <w:p w14:paraId="321D2367" w14:textId="49DED07A"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 xml:space="preserve">La part du personnel repris pouvant évoluer au cours du contrat, ce calcul de </w:t>
      </w:r>
      <w:proofErr w:type="spellStart"/>
      <w:r w:rsidRPr="003F1D62">
        <w:rPr>
          <w:rFonts w:ascii="Arial" w:eastAsiaTheme="minorHAnsi" w:hAnsi="Arial" w:cs="Arial"/>
          <w:bCs/>
        </w:rPr>
        <w:t>proratisation</w:t>
      </w:r>
      <w:proofErr w:type="spellEnd"/>
      <w:r w:rsidRPr="003F1D62">
        <w:rPr>
          <w:rFonts w:ascii="Arial" w:eastAsiaTheme="minorHAnsi" w:hAnsi="Arial" w:cs="Arial"/>
          <w:bCs/>
        </w:rPr>
        <w:t xml:space="preserve"> </w:t>
      </w:r>
      <w:r w:rsidR="003F1D62">
        <w:rPr>
          <w:rFonts w:ascii="Arial" w:eastAsiaTheme="minorHAnsi" w:hAnsi="Arial" w:cs="Arial"/>
          <w:bCs/>
        </w:rPr>
        <w:t>est</w:t>
      </w:r>
      <w:r w:rsidRPr="003F1D62">
        <w:rPr>
          <w:rFonts w:ascii="Arial" w:eastAsiaTheme="minorHAnsi" w:hAnsi="Arial" w:cs="Arial"/>
          <w:bCs/>
        </w:rPr>
        <w:t xml:space="preserve"> renouvelé tous les 12 mois.</w:t>
      </w:r>
    </w:p>
    <w:p w14:paraId="202CD2AD" w14:textId="500F60D6" w:rsidR="007440C7" w:rsidRPr="003F1D62" w:rsidRDefault="007440C7" w:rsidP="00884E8A">
      <w:pPr>
        <w:pStyle w:val="Titre2"/>
        <w:numPr>
          <w:ilvl w:val="2"/>
          <w:numId w:val="1"/>
        </w:numPr>
        <w:spacing w:before="240" w:after="240"/>
        <w:ind w:left="1985"/>
        <w:rPr>
          <w:rFonts w:ascii="Arial" w:eastAsiaTheme="minorHAnsi" w:hAnsi="Arial" w:cs="Arial"/>
          <w:sz w:val="20"/>
          <w:szCs w:val="20"/>
        </w:rPr>
      </w:pPr>
      <w:bookmarkStart w:id="46" w:name="_Toc202189163"/>
      <w:r w:rsidRPr="003F1D62">
        <w:rPr>
          <w:rFonts w:ascii="Arial" w:eastAsiaTheme="minorHAnsi" w:hAnsi="Arial" w:cs="Arial"/>
          <w:sz w:val="20"/>
          <w:szCs w:val="20"/>
        </w:rPr>
        <w:t>Publics visés</w:t>
      </w:r>
      <w:bookmarkEnd w:id="46"/>
    </w:p>
    <w:p w14:paraId="729AFE2D"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Le dispositif mis en place vise à favoriser l'accès ou le retour à l'emploi de personnes, éloignées de l'emploi et rencontrant des difficultés d'insertion professionnelle particulières.</w:t>
      </w:r>
    </w:p>
    <w:p w14:paraId="4A466C24"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Sont concernés les publics suivants:</w:t>
      </w:r>
    </w:p>
    <w:p w14:paraId="0BBA5C23"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Habitants des quartiers prioritaires inscrits à France Travail et/ou à la Mission Locale</w:t>
      </w:r>
    </w:p>
    <w:p w14:paraId="076D6A42"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Demandeurs d’emploi de longue durée (plus de 12 mois d’inscription à France Travail)</w:t>
      </w:r>
    </w:p>
    <w:p w14:paraId="0B921AA8"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Allocataires de minima sociaux</w:t>
      </w:r>
    </w:p>
    <w:p w14:paraId="7F1546BD"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Personnes reconnues travailleurs handicapés en difficulté d’insertion professionnelle</w:t>
      </w:r>
    </w:p>
    <w:p w14:paraId="6E47CB33"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Jeunes demandeurs d’emploi de moins de 26 ans, ayant un faible niveau de qualification (niveau inférieur au CAP/BEP) ou sans expérience professionnelle</w:t>
      </w:r>
    </w:p>
    <w:p w14:paraId="534B5E2F"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Jeunes demandeurs d’emploi de moins de 26 ans, diplômés, justifiant d'une période d'inactivité de 6 mois depuis leur sortie du système scolaire ou de l’enseignement supérieur</w:t>
      </w:r>
    </w:p>
    <w:p w14:paraId="0D691841"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Les personnes prises en charge par une structure de l'insertion par l'activité économique</w:t>
      </w:r>
    </w:p>
    <w:p w14:paraId="13D42DAA"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Demandeurs d’emploi de plus de 50 ans en difficulté d’insertion professionnelle</w:t>
      </w:r>
    </w:p>
    <w:p w14:paraId="4DE88123"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Demandeurs d’emploi ayant le statut de réfugié ou bénéficiant de la protection subsidiaire</w:t>
      </w:r>
    </w:p>
    <w:p w14:paraId="34901D6B"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En outre, d'autres personnes rencontrant des difficultés particulières peuvent, sur avis motivé des partenaires emploi / insertion, être considérées comme relevant des publics éloignés de l'emploi.</w:t>
      </w:r>
    </w:p>
    <w:p w14:paraId="17C56D10" w14:textId="77777777" w:rsidR="007440C7" w:rsidRPr="003F1D62" w:rsidRDefault="007440C7" w:rsidP="007440C7">
      <w:pPr>
        <w:spacing w:after="160" w:line="259" w:lineRule="auto"/>
        <w:jc w:val="both"/>
        <w:rPr>
          <w:rFonts w:ascii="Arial" w:eastAsiaTheme="minorHAnsi" w:hAnsi="Arial" w:cs="Arial"/>
          <w:b/>
          <w:bCs/>
          <w:i/>
        </w:rPr>
      </w:pPr>
      <w:r w:rsidRPr="003F1D62">
        <w:rPr>
          <w:rFonts w:ascii="Arial" w:eastAsiaTheme="minorHAnsi" w:hAnsi="Arial" w:cs="Arial"/>
          <w:b/>
          <w:bCs/>
          <w:i/>
        </w:rPr>
        <w:t>L’éligibilité des publics doit obligatoirement être validée par le service facilitateur des clauses sociales avant la prise de poste effective.</w:t>
      </w:r>
    </w:p>
    <w:p w14:paraId="6C18EECD" w14:textId="56528321" w:rsidR="007440C7" w:rsidRPr="003F1D62" w:rsidRDefault="007440C7" w:rsidP="00884E8A">
      <w:pPr>
        <w:pStyle w:val="Titre2"/>
        <w:numPr>
          <w:ilvl w:val="2"/>
          <w:numId w:val="1"/>
        </w:numPr>
        <w:spacing w:before="240" w:after="240"/>
        <w:ind w:left="1985"/>
        <w:rPr>
          <w:rFonts w:ascii="Arial" w:eastAsiaTheme="minorHAnsi" w:hAnsi="Arial" w:cs="Arial"/>
          <w:sz w:val="20"/>
          <w:szCs w:val="20"/>
        </w:rPr>
      </w:pPr>
      <w:bookmarkStart w:id="47" w:name="_Toc202189164"/>
      <w:r w:rsidRPr="003F1D62">
        <w:rPr>
          <w:rFonts w:ascii="Arial" w:eastAsiaTheme="minorHAnsi" w:hAnsi="Arial" w:cs="Arial"/>
          <w:sz w:val="20"/>
          <w:szCs w:val="20"/>
        </w:rPr>
        <w:t>Les modalités de mise en œuvre</w:t>
      </w:r>
      <w:bookmarkEnd w:id="47"/>
    </w:p>
    <w:p w14:paraId="138E29CF" w14:textId="327A0636"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L'entreprise titulaire d</w:t>
      </w:r>
      <w:r w:rsidR="003F1D62" w:rsidRPr="003F1D62">
        <w:rPr>
          <w:rFonts w:ascii="Arial" w:eastAsiaTheme="minorHAnsi" w:hAnsi="Arial" w:cs="Arial"/>
          <w:bCs/>
        </w:rPr>
        <w:t xml:space="preserve">oit </w:t>
      </w:r>
      <w:r w:rsidRPr="003F1D62">
        <w:rPr>
          <w:rFonts w:ascii="Arial" w:eastAsiaTheme="minorHAnsi" w:hAnsi="Arial" w:cs="Arial"/>
          <w:bCs/>
        </w:rPr>
        <w:t>réserver une part du temps total de travail nécessaire à l'exécution de son marché, à une action d'insertion réalisée selon les modalités définies ci-dessous :</w:t>
      </w:r>
    </w:p>
    <w:p w14:paraId="4FE69D13" w14:textId="27E2A71B" w:rsidR="007440C7" w:rsidRPr="003F1D62" w:rsidRDefault="007440C7" w:rsidP="003F1D62">
      <w:pPr>
        <w:pStyle w:val="Paragraphedeliste"/>
        <w:numPr>
          <w:ilvl w:val="0"/>
          <w:numId w:val="44"/>
        </w:numPr>
        <w:spacing w:after="160" w:line="259" w:lineRule="auto"/>
        <w:jc w:val="both"/>
        <w:rPr>
          <w:rFonts w:ascii="Arial" w:eastAsiaTheme="minorHAnsi" w:hAnsi="Arial" w:cs="Arial"/>
          <w:bCs/>
        </w:rPr>
      </w:pPr>
      <w:r w:rsidRPr="003F1D62">
        <w:rPr>
          <w:rFonts w:ascii="Arial" w:eastAsiaTheme="minorHAnsi" w:hAnsi="Arial" w:cs="Arial"/>
          <w:bCs/>
        </w:rPr>
        <w:lastRenderedPageBreak/>
        <w:t>1ère modalité : le recours à la sous-traitance ou à la cotraitance avec une structure d’insertion par l’activité économique ou une structure du champ du handicap.</w:t>
      </w:r>
    </w:p>
    <w:p w14:paraId="5D24C88D"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 xml:space="preserve">La liste des structures du territoire concerné vous sera transmise au démarrage du marché lorsque vous prendrez contact avec le service facilitateur des clauses sociales dont les coordonnées sont précisées ci-dessous. Si vous en avez besoin pour construire votre réponse au marché, vous pouvez la demander </w:t>
      </w:r>
      <w:proofErr w:type="gramStart"/>
      <w:r w:rsidRPr="003F1D62">
        <w:rPr>
          <w:rFonts w:ascii="Arial" w:eastAsiaTheme="minorHAnsi" w:hAnsi="Arial" w:cs="Arial"/>
          <w:bCs/>
        </w:rPr>
        <w:t>auprès  du</w:t>
      </w:r>
      <w:proofErr w:type="gramEnd"/>
      <w:r w:rsidRPr="003F1D62">
        <w:rPr>
          <w:rFonts w:ascii="Arial" w:eastAsiaTheme="minorHAnsi" w:hAnsi="Arial" w:cs="Arial"/>
          <w:bCs/>
        </w:rPr>
        <w:t xml:space="preserve">  service facilitateur des clauses sociales.</w:t>
      </w:r>
    </w:p>
    <w:p w14:paraId="672EC394" w14:textId="36E494CF" w:rsidR="007440C7" w:rsidRPr="003F1D62" w:rsidRDefault="007440C7" w:rsidP="003F1D62">
      <w:pPr>
        <w:pStyle w:val="Paragraphedeliste"/>
        <w:numPr>
          <w:ilvl w:val="0"/>
          <w:numId w:val="44"/>
        </w:numPr>
        <w:spacing w:after="160" w:line="259" w:lineRule="auto"/>
        <w:jc w:val="both"/>
        <w:rPr>
          <w:rFonts w:ascii="Arial" w:eastAsiaTheme="minorHAnsi" w:hAnsi="Arial" w:cs="Arial"/>
          <w:bCs/>
        </w:rPr>
      </w:pPr>
      <w:r w:rsidRPr="003F1D62">
        <w:rPr>
          <w:rFonts w:ascii="Arial" w:eastAsiaTheme="minorHAnsi" w:hAnsi="Arial" w:cs="Arial"/>
          <w:bCs/>
        </w:rPr>
        <w:t>2ème modalité : la mise à disposition de salariés.</w:t>
      </w:r>
    </w:p>
    <w:p w14:paraId="0811F65C"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L'entreprise est en relation avec un organisme extérieur qui met à disposition des salariés en insertion durant la durée du marché. Il peut s'agir :</w:t>
      </w:r>
    </w:p>
    <w:p w14:paraId="3424E8FC" w14:textId="49EB4AD4"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d’une entreprise de t</w:t>
      </w:r>
      <w:r w:rsidR="004E0BDC">
        <w:rPr>
          <w:rFonts w:ascii="Arial" w:eastAsiaTheme="minorHAnsi" w:hAnsi="Arial" w:cs="Arial"/>
          <w:bCs/>
        </w:rPr>
        <w:t>ravail temporaire d’insertion (</w:t>
      </w:r>
      <w:bookmarkStart w:id="48" w:name="_GoBack"/>
      <w:bookmarkEnd w:id="48"/>
      <w:r w:rsidRPr="003F1D62">
        <w:rPr>
          <w:rFonts w:ascii="Arial" w:eastAsiaTheme="minorHAnsi" w:hAnsi="Arial" w:cs="Arial"/>
          <w:bCs/>
        </w:rPr>
        <w:t>ou d’une entreprise de travail temporaire dont le projet d’insertion a été référencé dans le cadre du dispositif par Nantes Métropole)</w:t>
      </w:r>
    </w:p>
    <w:p w14:paraId="070AE2EB"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d'un groupement d'employeurs pour l'insertion et la qualification</w:t>
      </w:r>
    </w:p>
    <w:p w14:paraId="47AFFCE7"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d'une association intermédiaire.</w:t>
      </w:r>
    </w:p>
    <w:p w14:paraId="45861836" w14:textId="77777777" w:rsidR="007440C7" w:rsidRPr="003F1D62" w:rsidRDefault="007440C7" w:rsidP="003F1D62">
      <w:pPr>
        <w:spacing w:after="160" w:line="259" w:lineRule="auto"/>
        <w:ind w:left="284"/>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d’une entreprise adaptée de Travail Temporaire.</w:t>
      </w:r>
    </w:p>
    <w:p w14:paraId="0DA8A659" w14:textId="7E518601" w:rsidR="007440C7" w:rsidRPr="003F1D62" w:rsidRDefault="007440C7" w:rsidP="003F1D62">
      <w:pPr>
        <w:pStyle w:val="Paragraphedeliste"/>
        <w:numPr>
          <w:ilvl w:val="0"/>
          <w:numId w:val="44"/>
        </w:numPr>
        <w:spacing w:after="160" w:line="259" w:lineRule="auto"/>
        <w:jc w:val="both"/>
        <w:rPr>
          <w:rFonts w:ascii="Arial" w:eastAsiaTheme="minorHAnsi" w:hAnsi="Arial" w:cs="Arial"/>
          <w:bCs/>
        </w:rPr>
      </w:pPr>
      <w:r w:rsidRPr="003F1D62">
        <w:rPr>
          <w:rFonts w:ascii="Arial" w:eastAsiaTheme="minorHAnsi" w:hAnsi="Arial" w:cs="Arial"/>
          <w:bCs/>
        </w:rPr>
        <w:t>3ème modalité : l’embauche directe d’une personne répondant aux critères d’éligibilité des publics</w:t>
      </w:r>
    </w:p>
    <w:p w14:paraId="20F22F58" w14:textId="77777777" w:rsidR="003F1D62" w:rsidRPr="003F1D62" w:rsidRDefault="003F1D62" w:rsidP="003F1D62">
      <w:pPr>
        <w:rPr>
          <w:rFonts w:ascii="Arial" w:eastAsiaTheme="minorHAnsi" w:hAnsi="Arial" w:cs="Arial"/>
          <w:i/>
          <w:iCs/>
        </w:rPr>
      </w:pPr>
      <w:r w:rsidRPr="003F1D62">
        <w:rPr>
          <w:rFonts w:eastAsiaTheme="minorHAnsi"/>
          <w:i/>
          <w:iCs/>
        </w:rPr>
        <w:t>Point d’attention sur l’éligibilité des publics dans le cadre des contrats suivants :</w:t>
      </w:r>
    </w:p>
    <w:p w14:paraId="11583E18" w14:textId="0152D44C" w:rsidR="003F1D62" w:rsidRDefault="003F1D62" w:rsidP="003F1D62">
      <w:pPr>
        <w:rPr>
          <w:rFonts w:eastAsiaTheme="minorHAnsi"/>
        </w:rPr>
      </w:pPr>
    </w:p>
    <w:p w14:paraId="2A194111" w14:textId="458AEA33" w:rsidR="007440C7" w:rsidRPr="003F1D62" w:rsidRDefault="007440C7" w:rsidP="003F1D62">
      <w:pPr>
        <w:pStyle w:val="Paragraphedeliste"/>
        <w:numPr>
          <w:ilvl w:val="0"/>
          <w:numId w:val="44"/>
        </w:numPr>
        <w:spacing w:after="240" w:line="259" w:lineRule="auto"/>
        <w:ind w:left="714" w:hanging="357"/>
        <w:contextualSpacing w:val="0"/>
        <w:jc w:val="both"/>
        <w:rPr>
          <w:rFonts w:ascii="Arial" w:eastAsiaTheme="minorHAnsi" w:hAnsi="Arial" w:cs="Arial"/>
          <w:bCs/>
        </w:rPr>
      </w:pPr>
      <w:r w:rsidRPr="003F1D62">
        <w:rPr>
          <w:rFonts w:ascii="Arial" w:eastAsiaTheme="minorHAnsi" w:hAnsi="Arial" w:cs="Arial"/>
          <w:bCs/>
        </w:rPr>
        <w:t>À compter de sa première embauche dans une entreprise, quelle que soit la nature du contrat, la personne recrutée, en application d’une clause sociale dans un marché, reste éligible au dispositif pour une durée de 24 mois. Cela correspond à la durée maximale d’un parcours d’insertion (agrément IAE notamment).</w:t>
      </w:r>
    </w:p>
    <w:p w14:paraId="67CEC253" w14:textId="359D0474" w:rsidR="007440C7" w:rsidRPr="003F1D62" w:rsidRDefault="007440C7" w:rsidP="003F1D62">
      <w:pPr>
        <w:pStyle w:val="Paragraphedeliste"/>
        <w:numPr>
          <w:ilvl w:val="0"/>
          <w:numId w:val="44"/>
        </w:numPr>
        <w:spacing w:after="160" w:line="259" w:lineRule="auto"/>
        <w:jc w:val="both"/>
        <w:rPr>
          <w:rFonts w:ascii="Arial" w:eastAsiaTheme="minorHAnsi" w:hAnsi="Arial" w:cs="Arial"/>
          <w:bCs/>
        </w:rPr>
      </w:pPr>
      <w:r w:rsidRPr="003F1D62">
        <w:rPr>
          <w:rFonts w:ascii="Arial" w:eastAsiaTheme="minorHAnsi" w:hAnsi="Arial" w:cs="Arial"/>
          <w:bCs/>
        </w:rPr>
        <w:t>Dans le cas d’un recrutement en Contrat en alternance :</w:t>
      </w:r>
    </w:p>
    <w:p w14:paraId="1D046831" w14:textId="18D1A40A" w:rsidR="007440C7" w:rsidRPr="003F1D62" w:rsidRDefault="007440C7" w:rsidP="003F1D62">
      <w:pPr>
        <w:pStyle w:val="Paragraphedeliste"/>
        <w:numPr>
          <w:ilvl w:val="0"/>
          <w:numId w:val="45"/>
        </w:numPr>
        <w:spacing w:after="160" w:line="259" w:lineRule="auto"/>
        <w:ind w:left="709"/>
        <w:jc w:val="both"/>
        <w:rPr>
          <w:rFonts w:ascii="Arial" w:eastAsiaTheme="minorHAnsi" w:hAnsi="Arial" w:cs="Arial"/>
          <w:bCs/>
        </w:rPr>
      </w:pPr>
      <w:proofErr w:type="gramStart"/>
      <w:r w:rsidRPr="003F1D62">
        <w:rPr>
          <w:rFonts w:ascii="Arial" w:eastAsiaTheme="minorHAnsi" w:hAnsi="Arial" w:cs="Arial"/>
          <w:bCs/>
        </w:rPr>
        <w:t>les</w:t>
      </w:r>
      <w:proofErr w:type="gramEnd"/>
      <w:r w:rsidRPr="003F1D62">
        <w:rPr>
          <w:rFonts w:ascii="Arial" w:eastAsiaTheme="minorHAnsi" w:hAnsi="Arial" w:cs="Arial"/>
          <w:bCs/>
        </w:rPr>
        <w:t xml:space="preserve"> heures de travail ET de formation sont valorisées pendant la durée du contrat </w:t>
      </w:r>
    </w:p>
    <w:p w14:paraId="4D1DE616" w14:textId="6F66EC65" w:rsidR="007440C7" w:rsidRPr="003F1D62" w:rsidRDefault="007440C7" w:rsidP="003F1D62">
      <w:pPr>
        <w:pStyle w:val="Paragraphedeliste"/>
        <w:numPr>
          <w:ilvl w:val="0"/>
          <w:numId w:val="45"/>
        </w:numPr>
        <w:spacing w:after="240"/>
        <w:ind w:left="709" w:hanging="357"/>
        <w:contextualSpacing w:val="0"/>
        <w:jc w:val="both"/>
        <w:rPr>
          <w:rFonts w:ascii="Arial" w:eastAsiaTheme="minorHAnsi" w:hAnsi="Arial" w:cs="Arial"/>
          <w:bCs/>
        </w:rPr>
      </w:pPr>
      <w:r w:rsidRPr="003F1D62">
        <w:rPr>
          <w:rFonts w:ascii="Arial" w:eastAsiaTheme="minorHAnsi" w:hAnsi="Arial" w:cs="Arial"/>
          <w:bCs/>
        </w:rPr>
        <w:t>Les publics cibles de la clause d’insertion sont éligibles pendant la durée du contrat.</w:t>
      </w:r>
    </w:p>
    <w:p w14:paraId="0EB0257A" w14:textId="534E8A9E" w:rsidR="007440C7" w:rsidRPr="003F1D62" w:rsidRDefault="007440C7" w:rsidP="003F1D62">
      <w:pPr>
        <w:pStyle w:val="Paragraphedeliste"/>
        <w:numPr>
          <w:ilvl w:val="0"/>
          <w:numId w:val="46"/>
        </w:numPr>
        <w:spacing w:after="160" w:line="259" w:lineRule="auto"/>
        <w:jc w:val="both"/>
        <w:rPr>
          <w:rFonts w:ascii="Arial" w:eastAsiaTheme="minorHAnsi" w:hAnsi="Arial" w:cs="Arial"/>
          <w:bCs/>
        </w:rPr>
      </w:pPr>
      <w:r w:rsidRPr="003F1D62">
        <w:rPr>
          <w:rFonts w:ascii="Arial" w:eastAsiaTheme="minorHAnsi" w:hAnsi="Arial" w:cs="Arial"/>
          <w:bCs/>
        </w:rPr>
        <w:t>Incitation à l’emploi durable : Dans le cas d’un recrutement en CDI d’un public cible, moins de 3 mois avant la date de notification du marché ou en cours de marché:</w:t>
      </w:r>
    </w:p>
    <w:p w14:paraId="169A7351" w14:textId="2889CAB7" w:rsidR="007440C7" w:rsidRPr="003F1D62" w:rsidRDefault="007440C7" w:rsidP="003F1D62">
      <w:pPr>
        <w:pStyle w:val="Paragraphedeliste"/>
        <w:numPr>
          <w:ilvl w:val="0"/>
          <w:numId w:val="47"/>
        </w:numPr>
        <w:spacing w:after="160" w:line="259" w:lineRule="auto"/>
        <w:jc w:val="both"/>
        <w:rPr>
          <w:rFonts w:ascii="Arial" w:eastAsiaTheme="minorHAnsi" w:hAnsi="Arial" w:cs="Arial"/>
          <w:bCs/>
        </w:rPr>
      </w:pPr>
      <w:proofErr w:type="gramStart"/>
      <w:r w:rsidRPr="003F1D62">
        <w:rPr>
          <w:rFonts w:ascii="Arial" w:eastAsiaTheme="minorHAnsi" w:hAnsi="Arial" w:cs="Arial"/>
          <w:bCs/>
        </w:rPr>
        <w:t>les</w:t>
      </w:r>
      <w:proofErr w:type="gramEnd"/>
      <w:r w:rsidRPr="003F1D62">
        <w:rPr>
          <w:rFonts w:ascii="Arial" w:eastAsiaTheme="minorHAnsi" w:hAnsi="Arial" w:cs="Arial"/>
          <w:bCs/>
        </w:rPr>
        <w:t xml:space="preserve"> heures peuvent être valorisées jusqu’à 36 mois selon le parcours de la personne</w:t>
      </w:r>
    </w:p>
    <w:p w14:paraId="3E46B488" w14:textId="4E02F97F" w:rsidR="007440C7" w:rsidRPr="003F1D62" w:rsidRDefault="007440C7" w:rsidP="003F1D62">
      <w:pPr>
        <w:pStyle w:val="Paragraphedeliste"/>
        <w:numPr>
          <w:ilvl w:val="0"/>
          <w:numId w:val="47"/>
        </w:numPr>
        <w:spacing w:after="160" w:line="259" w:lineRule="auto"/>
        <w:jc w:val="both"/>
        <w:rPr>
          <w:rFonts w:ascii="Arial" w:eastAsiaTheme="minorHAnsi" w:hAnsi="Arial" w:cs="Arial"/>
          <w:bCs/>
        </w:rPr>
      </w:pPr>
      <w:proofErr w:type="gramStart"/>
      <w:r w:rsidRPr="003F1D62">
        <w:rPr>
          <w:rFonts w:ascii="Arial" w:eastAsiaTheme="minorHAnsi" w:hAnsi="Arial" w:cs="Arial"/>
          <w:bCs/>
        </w:rPr>
        <w:t>ou</w:t>
      </w:r>
      <w:proofErr w:type="gramEnd"/>
      <w:r w:rsidRPr="003F1D62">
        <w:rPr>
          <w:rFonts w:ascii="Arial" w:eastAsiaTheme="minorHAnsi" w:hAnsi="Arial" w:cs="Arial"/>
          <w:bCs/>
        </w:rPr>
        <w:t xml:space="preserve"> dans la limite de 48 mois si la durée du marché est supérieure ou égale à 4 années ET si l’entreprise peut attester son impossibilité à réaliser une action d’insertion complémentaire n’est possible.</w:t>
      </w:r>
      <w:r w:rsidR="00C82F71">
        <w:rPr>
          <w:rFonts w:ascii="Arial" w:eastAsiaTheme="minorHAnsi" w:hAnsi="Arial" w:cs="Arial"/>
          <w:bCs/>
        </w:rPr>
        <w:t> </w:t>
      </w:r>
    </w:p>
    <w:p w14:paraId="4743FD3A" w14:textId="3FD79FEF" w:rsidR="007440C7" w:rsidRPr="001B4BB6" w:rsidRDefault="007440C7" w:rsidP="00884E8A">
      <w:pPr>
        <w:pStyle w:val="Titre2"/>
        <w:numPr>
          <w:ilvl w:val="2"/>
          <w:numId w:val="1"/>
        </w:numPr>
        <w:spacing w:before="240" w:after="240"/>
        <w:ind w:left="1985"/>
        <w:rPr>
          <w:rFonts w:ascii="Arial" w:eastAsiaTheme="minorHAnsi" w:hAnsi="Arial" w:cs="Arial"/>
          <w:sz w:val="20"/>
          <w:szCs w:val="20"/>
        </w:rPr>
      </w:pPr>
      <w:bookmarkStart w:id="49" w:name="_Toc202189165"/>
      <w:r w:rsidRPr="001B4BB6">
        <w:rPr>
          <w:rFonts w:ascii="Arial" w:eastAsiaTheme="minorHAnsi" w:hAnsi="Arial" w:cs="Arial"/>
          <w:sz w:val="20"/>
          <w:szCs w:val="20"/>
        </w:rPr>
        <w:t>Modalités de mise en œuvre en cas de mutualisation des heures d’insertion</w:t>
      </w:r>
      <w:bookmarkEnd w:id="49"/>
    </w:p>
    <w:p w14:paraId="0BA13ABA"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La mutualisation est la mise en commun d’heures d’insertion réalisées par un salarié d’une entreprise, ou mis à disposition, réparties solidairement entre plusieurs marchés simultanés d’un ou plusieurs donneurs d’ordre. L’objectif est de favoriser des parcours d’insertion plus longs ou plus qualifiants pour les personnes.</w:t>
      </w:r>
    </w:p>
    <w:p w14:paraId="4356B59B" w14:textId="44473E8E"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 xml:space="preserve">Les heures d’insertion réalisées dans le cadre d’un marché comportant une clause sociale sont alors valorisées et réparties sur plusieurs marchés </w:t>
      </w:r>
      <w:proofErr w:type="spellStart"/>
      <w:r w:rsidRPr="003F1D62">
        <w:rPr>
          <w:rFonts w:ascii="Arial" w:eastAsiaTheme="minorHAnsi" w:hAnsi="Arial" w:cs="Arial"/>
          <w:bCs/>
        </w:rPr>
        <w:t>clausés</w:t>
      </w:r>
      <w:proofErr w:type="spellEnd"/>
      <w:r w:rsidRPr="003F1D62">
        <w:rPr>
          <w:rFonts w:ascii="Arial" w:eastAsiaTheme="minorHAnsi" w:hAnsi="Arial" w:cs="Arial"/>
          <w:bCs/>
        </w:rPr>
        <w:t xml:space="preserve"> concomitants.</w:t>
      </w:r>
    </w:p>
    <w:p w14:paraId="3F736922"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La mutualisation porte sur une période de temps définie. Elle doit donc concerner des marchés dont la périodicité est concomitante (chevauchement des périodes d’exécution entre les opérations concernées).</w:t>
      </w:r>
    </w:p>
    <w:p w14:paraId="76D88DC8" w14:textId="071E347F"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 xml:space="preserve">La demande de mutualisation doit être faite préalablement à la prise de poste du salarié.  Le titulaire du marché doit solliciter une demande, auprès du ou des donneurs d’Ordre et du facilitateur, afin de recueillir un accord écrit. Cet échange sera réalisé par courrier électronique.  </w:t>
      </w:r>
    </w:p>
    <w:p w14:paraId="3C216909" w14:textId="36A83D6D" w:rsidR="007440C7" w:rsidRPr="003F1D62" w:rsidRDefault="001B4BB6" w:rsidP="007440C7">
      <w:pPr>
        <w:spacing w:after="160" w:line="259" w:lineRule="auto"/>
        <w:jc w:val="both"/>
        <w:rPr>
          <w:rFonts w:ascii="Arial" w:eastAsiaTheme="minorHAnsi" w:hAnsi="Arial" w:cs="Arial"/>
          <w:bCs/>
        </w:rPr>
      </w:pPr>
      <w:r>
        <w:rPr>
          <w:rFonts w:ascii="Arial" w:eastAsiaTheme="minorHAnsi" w:hAnsi="Arial" w:cs="Arial"/>
          <w:bCs/>
        </w:rPr>
        <w:lastRenderedPageBreak/>
        <w:t>Les CPAM</w:t>
      </w:r>
      <w:r w:rsidR="007440C7" w:rsidRPr="003F1D62">
        <w:rPr>
          <w:rFonts w:ascii="Arial" w:eastAsiaTheme="minorHAnsi" w:hAnsi="Arial" w:cs="Arial"/>
          <w:bCs/>
        </w:rPr>
        <w:t xml:space="preserve"> peuvent accepter la mutualisation si le candidat est éligible, si les dates de marchés concernées sont concomitantes et si cette mutualisation représente un réel intérêt pour le parcours d’insertion de la personne.</w:t>
      </w:r>
    </w:p>
    <w:p w14:paraId="68C74214"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Elle ne peut être motivée par un souci de report des engagements d’insertion non réalisés par l’entreprise titulaire.</w:t>
      </w:r>
    </w:p>
    <w:p w14:paraId="3F3EE1DE"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En effet, cette mutualisation ne sera accordée que pour permettre la réalisation de parcours d'insertion longs, qualifiants et menant à l’emploi durable.</w:t>
      </w:r>
    </w:p>
    <w:p w14:paraId="6A6BCB00"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Ainsi, les conditions à respecter sont :</w:t>
      </w:r>
    </w:p>
    <w:p w14:paraId="4457B889"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la mise en place de contrat de travail de plus de 6 mois ou de période de mise à disposition de plus de 6 mois.</w:t>
      </w:r>
    </w:p>
    <w:p w14:paraId="744F2B12" w14:textId="77777777" w:rsidR="007440C7" w:rsidRPr="003F1D62" w:rsidRDefault="007440C7" w:rsidP="007440C7">
      <w:pPr>
        <w:spacing w:after="160" w:line="259" w:lineRule="auto"/>
        <w:jc w:val="both"/>
        <w:rPr>
          <w:rFonts w:ascii="Arial" w:eastAsiaTheme="minorHAnsi" w:hAnsi="Arial" w:cs="Arial"/>
          <w:bCs/>
        </w:rPr>
      </w:pPr>
      <w:proofErr w:type="gramStart"/>
      <w:r w:rsidRPr="003F1D62">
        <w:rPr>
          <w:rFonts w:ascii="Arial" w:eastAsiaTheme="minorHAnsi" w:hAnsi="Arial" w:cs="Arial"/>
          <w:bCs/>
        </w:rPr>
        <w:t>OU</w:t>
      </w:r>
      <w:proofErr w:type="gramEnd"/>
    </w:p>
    <w:p w14:paraId="1C34406F" w14:textId="77777777" w:rsidR="007440C7" w:rsidRPr="003F1D62" w:rsidRDefault="007440C7" w:rsidP="007440C7">
      <w:pPr>
        <w:spacing w:after="160" w:line="259" w:lineRule="auto"/>
        <w:jc w:val="both"/>
        <w:rPr>
          <w:rFonts w:ascii="Arial" w:eastAsiaTheme="minorHAnsi" w:hAnsi="Arial" w:cs="Arial"/>
          <w:bCs/>
        </w:rPr>
      </w:pPr>
      <w:r w:rsidRPr="003F1D62">
        <w:rPr>
          <w:rFonts w:ascii="Arial" w:eastAsiaTheme="minorHAnsi" w:hAnsi="Arial" w:cs="Arial"/>
          <w:bCs/>
        </w:rPr>
        <w:t>•</w:t>
      </w:r>
      <w:r w:rsidRPr="003F1D62">
        <w:rPr>
          <w:rFonts w:ascii="Arial" w:eastAsiaTheme="minorHAnsi" w:hAnsi="Arial" w:cs="Arial"/>
          <w:bCs/>
        </w:rPr>
        <w:tab/>
        <w:t>la mise en place de contrat en alternance permettant l'accès à la qualification</w:t>
      </w:r>
    </w:p>
    <w:p w14:paraId="4C7A744F" w14:textId="5C938FB5" w:rsidR="007440C7" w:rsidRPr="007440C7" w:rsidRDefault="007440C7" w:rsidP="00884E8A">
      <w:pPr>
        <w:pStyle w:val="Titre2"/>
        <w:numPr>
          <w:ilvl w:val="2"/>
          <w:numId w:val="1"/>
        </w:numPr>
        <w:spacing w:before="240" w:after="240"/>
        <w:ind w:left="1985"/>
        <w:rPr>
          <w:rFonts w:ascii="Arial" w:eastAsiaTheme="minorHAnsi" w:hAnsi="Arial" w:cs="Arial"/>
          <w:b/>
          <w:bCs/>
        </w:rPr>
      </w:pPr>
      <w:bookmarkStart w:id="50" w:name="_Toc202189166"/>
      <w:r w:rsidRPr="001B4BB6">
        <w:rPr>
          <w:rFonts w:ascii="Arial" w:eastAsiaTheme="minorHAnsi" w:hAnsi="Arial" w:cs="Arial"/>
          <w:sz w:val="20"/>
          <w:szCs w:val="20"/>
        </w:rPr>
        <w:t>Dispositif d'accompagnement des entreprises</w:t>
      </w:r>
      <w:bookmarkEnd w:id="50"/>
    </w:p>
    <w:p w14:paraId="1F8C2694" w14:textId="77777777" w:rsidR="007440C7" w:rsidRPr="001B4BB6" w:rsidRDefault="007440C7" w:rsidP="007440C7">
      <w:pPr>
        <w:spacing w:after="160" w:line="259" w:lineRule="auto"/>
        <w:jc w:val="both"/>
        <w:rPr>
          <w:rFonts w:ascii="Arial" w:eastAsiaTheme="minorHAnsi" w:hAnsi="Arial" w:cs="Arial"/>
          <w:bCs/>
        </w:rPr>
      </w:pPr>
      <w:r w:rsidRPr="001B4BB6">
        <w:rPr>
          <w:rFonts w:ascii="Arial" w:eastAsiaTheme="minorHAnsi" w:hAnsi="Arial" w:cs="Arial"/>
          <w:bCs/>
        </w:rPr>
        <w:t>Afin de faciliter la mise en œuvre des clauses sociales, un dispositif d’accompagnement a été mis en place.</w:t>
      </w:r>
    </w:p>
    <w:p w14:paraId="5EB0CA84" w14:textId="77777777" w:rsidR="007440C7" w:rsidRPr="001B4BB6" w:rsidRDefault="007440C7" w:rsidP="007440C7">
      <w:pPr>
        <w:spacing w:after="160" w:line="259" w:lineRule="auto"/>
        <w:jc w:val="both"/>
        <w:rPr>
          <w:rFonts w:ascii="Arial" w:eastAsiaTheme="minorHAnsi" w:hAnsi="Arial" w:cs="Arial"/>
          <w:bCs/>
        </w:rPr>
      </w:pPr>
      <w:r w:rsidRPr="001B4BB6">
        <w:rPr>
          <w:rFonts w:ascii="Arial" w:eastAsiaTheme="minorHAnsi" w:hAnsi="Arial" w:cs="Arial"/>
          <w:bCs/>
        </w:rPr>
        <w:t>Les entreprises désireuses d’obtenir des renseignements peuvent ainsi prendre contact avec le service facilitateur suivant qui accompagnera les entreprises :</w:t>
      </w:r>
    </w:p>
    <w:p w14:paraId="614F7AC1" w14:textId="77777777" w:rsidR="007440C7" w:rsidRPr="001B4BB6" w:rsidRDefault="007440C7" w:rsidP="00A1632D">
      <w:pPr>
        <w:spacing w:after="120"/>
        <w:jc w:val="both"/>
        <w:rPr>
          <w:rFonts w:ascii="Arial" w:eastAsiaTheme="minorHAnsi" w:hAnsi="Arial" w:cs="Arial"/>
          <w:bCs/>
        </w:rPr>
      </w:pPr>
      <w:r w:rsidRPr="001B4BB6">
        <w:rPr>
          <w:rFonts w:ascii="Arial" w:eastAsiaTheme="minorHAnsi" w:hAnsi="Arial" w:cs="Arial"/>
          <w:bCs/>
        </w:rPr>
        <w:t>Lot 1 :</w:t>
      </w:r>
    </w:p>
    <w:p w14:paraId="48878CA1"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Territoire de Nantes Métropole :</w:t>
      </w:r>
    </w:p>
    <w:p w14:paraId="132ADB5A"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Mission Insertion Professionnelle par les clauses sociales de Nantes Métropole</w:t>
      </w:r>
    </w:p>
    <w:p w14:paraId="6E2DBD85"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Service Emploi et Insertion / Direction Économie et Emploi Responsables</w:t>
      </w:r>
    </w:p>
    <w:p w14:paraId="6BCC8F80"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Tél. : 02 40 99 32 91 - clausesociale@nantesmetropole.fr</w:t>
      </w:r>
    </w:p>
    <w:p w14:paraId="21AA08D4"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2 cours du Champ de Mars – 44923 NANTES cedex 9</w:t>
      </w:r>
    </w:p>
    <w:p w14:paraId="13217314" w14:textId="77777777" w:rsidR="007440C7" w:rsidRPr="001B4BB6" w:rsidRDefault="007440C7" w:rsidP="007440C7">
      <w:pPr>
        <w:spacing w:after="160" w:line="259" w:lineRule="auto"/>
        <w:jc w:val="both"/>
        <w:rPr>
          <w:rFonts w:ascii="Arial" w:eastAsiaTheme="minorHAnsi" w:hAnsi="Arial" w:cs="Arial"/>
          <w:bCs/>
        </w:rPr>
      </w:pPr>
    </w:p>
    <w:p w14:paraId="05487360" w14:textId="77777777" w:rsidR="007440C7" w:rsidRPr="001B4BB6" w:rsidRDefault="007440C7" w:rsidP="001B4BB6">
      <w:pPr>
        <w:spacing w:after="160" w:line="259" w:lineRule="auto"/>
        <w:jc w:val="center"/>
        <w:rPr>
          <w:rFonts w:ascii="Arial" w:eastAsiaTheme="minorHAnsi" w:hAnsi="Arial" w:cs="Arial"/>
          <w:bCs/>
        </w:rPr>
      </w:pPr>
      <w:r w:rsidRPr="001B4BB6">
        <w:rPr>
          <w:rFonts w:ascii="Arial" w:eastAsiaTheme="minorHAnsi" w:hAnsi="Arial" w:cs="Arial"/>
          <w:bCs/>
        </w:rPr>
        <w:t>Territoire de Saint-Nazaire Agglo :</w:t>
      </w:r>
    </w:p>
    <w:p w14:paraId="477EEAB0" w14:textId="77777777" w:rsidR="007440C7" w:rsidRPr="001B4BB6" w:rsidRDefault="007440C7" w:rsidP="001B4BB6">
      <w:pPr>
        <w:spacing w:after="160" w:line="259" w:lineRule="auto"/>
        <w:jc w:val="center"/>
        <w:rPr>
          <w:rFonts w:ascii="Arial" w:eastAsiaTheme="minorHAnsi" w:hAnsi="Arial" w:cs="Arial"/>
          <w:bCs/>
        </w:rPr>
      </w:pPr>
      <w:r w:rsidRPr="001B4BB6">
        <w:rPr>
          <w:rFonts w:ascii="Arial" w:eastAsiaTheme="minorHAnsi" w:hAnsi="Arial" w:cs="Arial"/>
          <w:bCs/>
        </w:rPr>
        <w:t>Mission clauses sociales Saint-Nazaire Agglo</w:t>
      </w:r>
    </w:p>
    <w:p w14:paraId="6AFE4058" w14:textId="77777777" w:rsidR="007440C7" w:rsidRPr="001B4BB6" w:rsidRDefault="007440C7" w:rsidP="001B4BB6">
      <w:pPr>
        <w:spacing w:after="160" w:line="259" w:lineRule="auto"/>
        <w:jc w:val="center"/>
        <w:rPr>
          <w:rFonts w:ascii="Arial" w:eastAsiaTheme="minorHAnsi" w:hAnsi="Arial" w:cs="Arial"/>
          <w:bCs/>
        </w:rPr>
      </w:pPr>
      <w:r w:rsidRPr="001B4BB6">
        <w:rPr>
          <w:rFonts w:ascii="Arial" w:eastAsiaTheme="minorHAnsi" w:hAnsi="Arial" w:cs="Arial"/>
          <w:bCs/>
        </w:rPr>
        <w:t>Service Emploi, Insertion et Innovation sociale</w:t>
      </w:r>
    </w:p>
    <w:p w14:paraId="36F76B14" w14:textId="77777777" w:rsidR="007440C7" w:rsidRPr="001B4BB6" w:rsidRDefault="007440C7" w:rsidP="001B4BB6">
      <w:pPr>
        <w:spacing w:after="160" w:line="259" w:lineRule="auto"/>
        <w:jc w:val="center"/>
        <w:rPr>
          <w:rFonts w:ascii="Arial" w:eastAsiaTheme="minorHAnsi" w:hAnsi="Arial" w:cs="Arial"/>
          <w:bCs/>
        </w:rPr>
      </w:pPr>
      <w:r w:rsidRPr="001B4BB6">
        <w:rPr>
          <w:rFonts w:ascii="Arial" w:eastAsiaTheme="minorHAnsi" w:hAnsi="Arial" w:cs="Arial"/>
          <w:bCs/>
        </w:rPr>
        <w:t>Tél : 06 30 14 94 95 – carine.leclaire@saintnazaireagglo.fr</w:t>
      </w:r>
    </w:p>
    <w:p w14:paraId="4CD3A286" w14:textId="77777777" w:rsidR="007440C7" w:rsidRPr="001B4BB6" w:rsidRDefault="007440C7" w:rsidP="001B4BB6">
      <w:pPr>
        <w:spacing w:after="160" w:line="259" w:lineRule="auto"/>
        <w:jc w:val="center"/>
        <w:rPr>
          <w:rFonts w:ascii="Arial" w:eastAsiaTheme="minorHAnsi" w:hAnsi="Arial" w:cs="Arial"/>
          <w:bCs/>
        </w:rPr>
      </w:pPr>
      <w:r w:rsidRPr="001B4BB6">
        <w:rPr>
          <w:rFonts w:ascii="Arial" w:eastAsiaTheme="minorHAnsi" w:hAnsi="Arial" w:cs="Arial"/>
          <w:bCs/>
        </w:rPr>
        <w:t>4, avenue du Commandant l’</w:t>
      </w:r>
      <w:proofErr w:type="spellStart"/>
      <w:r w:rsidRPr="001B4BB6">
        <w:rPr>
          <w:rFonts w:ascii="Arial" w:eastAsiaTheme="minorHAnsi" w:hAnsi="Arial" w:cs="Arial"/>
          <w:bCs/>
        </w:rPr>
        <w:t>Herminier</w:t>
      </w:r>
      <w:proofErr w:type="spellEnd"/>
      <w:r w:rsidRPr="001B4BB6">
        <w:rPr>
          <w:rFonts w:ascii="Arial" w:eastAsiaTheme="minorHAnsi" w:hAnsi="Arial" w:cs="Arial"/>
          <w:bCs/>
        </w:rPr>
        <w:t xml:space="preserve"> – 44 605 Saint-Nazaire Cedex</w:t>
      </w:r>
    </w:p>
    <w:p w14:paraId="4AE9E890" w14:textId="77777777" w:rsidR="007440C7" w:rsidRPr="001B4BB6" w:rsidRDefault="007440C7" w:rsidP="00A1632D">
      <w:pPr>
        <w:spacing w:after="120"/>
        <w:jc w:val="both"/>
        <w:rPr>
          <w:rFonts w:ascii="Arial" w:eastAsiaTheme="minorHAnsi" w:hAnsi="Arial" w:cs="Arial"/>
          <w:bCs/>
        </w:rPr>
      </w:pPr>
      <w:r w:rsidRPr="001B4BB6">
        <w:rPr>
          <w:rFonts w:ascii="Arial" w:eastAsiaTheme="minorHAnsi" w:hAnsi="Arial" w:cs="Arial"/>
          <w:bCs/>
        </w:rPr>
        <w:t>Lot 2 :</w:t>
      </w:r>
    </w:p>
    <w:p w14:paraId="0A8BB1CF"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Territoire de Laval Agglomération :</w:t>
      </w:r>
    </w:p>
    <w:p w14:paraId="2C310F58" w14:textId="431C46FB"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Service Emploi Laval Agglomération / Bâtiment Laval Economie Emploi</w:t>
      </w:r>
    </w:p>
    <w:p w14:paraId="71265ED5"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23 Place du Général Ferrié, 53000 LAVAL / 02 43 49 86 53</w:t>
      </w:r>
    </w:p>
    <w:p w14:paraId="68111699"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 xml:space="preserve">Anne-Sophie </w:t>
      </w:r>
      <w:proofErr w:type="spellStart"/>
      <w:r w:rsidRPr="001B4BB6">
        <w:rPr>
          <w:rFonts w:ascii="Arial" w:eastAsiaTheme="minorHAnsi" w:hAnsi="Arial" w:cs="Arial"/>
          <w:bCs/>
        </w:rPr>
        <w:t>Jaumouillé</w:t>
      </w:r>
      <w:proofErr w:type="spellEnd"/>
      <w:r w:rsidRPr="001B4BB6">
        <w:rPr>
          <w:rFonts w:ascii="Arial" w:eastAsiaTheme="minorHAnsi" w:hAnsi="Arial" w:cs="Arial"/>
          <w:bCs/>
        </w:rPr>
        <w:t xml:space="preserve"> 06 24 88 20 09 / Marie </w:t>
      </w:r>
      <w:proofErr w:type="spellStart"/>
      <w:r w:rsidRPr="001B4BB6">
        <w:rPr>
          <w:rFonts w:ascii="Arial" w:eastAsiaTheme="minorHAnsi" w:hAnsi="Arial" w:cs="Arial"/>
          <w:bCs/>
        </w:rPr>
        <w:t>Béthuel</w:t>
      </w:r>
      <w:proofErr w:type="spellEnd"/>
      <w:r w:rsidRPr="001B4BB6">
        <w:rPr>
          <w:rFonts w:ascii="Arial" w:eastAsiaTheme="minorHAnsi" w:hAnsi="Arial" w:cs="Arial"/>
          <w:bCs/>
        </w:rPr>
        <w:t xml:space="preserve"> 06 25 86 14 90</w:t>
      </w:r>
    </w:p>
    <w:p w14:paraId="729CEA48" w14:textId="77777777" w:rsidR="007440C7" w:rsidRPr="001B4BB6" w:rsidRDefault="007440C7" w:rsidP="001B4BB6">
      <w:pPr>
        <w:spacing w:after="160" w:line="259" w:lineRule="auto"/>
        <w:jc w:val="center"/>
        <w:rPr>
          <w:rFonts w:ascii="Arial" w:eastAsiaTheme="minorHAnsi" w:hAnsi="Arial" w:cs="Arial"/>
          <w:bCs/>
        </w:rPr>
      </w:pPr>
      <w:r w:rsidRPr="001B4BB6">
        <w:rPr>
          <w:rFonts w:ascii="Arial" w:eastAsiaTheme="minorHAnsi" w:hAnsi="Arial" w:cs="Arial"/>
          <w:bCs/>
        </w:rPr>
        <w:t>Mail : clauses.insertion@agglo-laval.fr</w:t>
      </w:r>
    </w:p>
    <w:p w14:paraId="3A26F386" w14:textId="77777777" w:rsidR="00884E8A" w:rsidRDefault="00884E8A">
      <w:pPr>
        <w:spacing w:after="160" w:line="259" w:lineRule="auto"/>
        <w:rPr>
          <w:rFonts w:ascii="Arial" w:eastAsiaTheme="minorHAnsi" w:hAnsi="Arial" w:cs="Arial"/>
          <w:bCs/>
        </w:rPr>
      </w:pPr>
      <w:r>
        <w:rPr>
          <w:rFonts w:ascii="Arial" w:eastAsiaTheme="minorHAnsi" w:hAnsi="Arial" w:cs="Arial"/>
          <w:bCs/>
        </w:rPr>
        <w:br w:type="page"/>
      </w:r>
    </w:p>
    <w:p w14:paraId="6793CD06" w14:textId="31057A06" w:rsidR="007440C7" w:rsidRPr="001B4BB6" w:rsidRDefault="007440C7" w:rsidP="00A1632D">
      <w:pPr>
        <w:spacing w:before="240" w:after="120"/>
        <w:jc w:val="both"/>
        <w:rPr>
          <w:rFonts w:ascii="Arial" w:eastAsiaTheme="minorHAnsi" w:hAnsi="Arial" w:cs="Arial"/>
          <w:bCs/>
        </w:rPr>
      </w:pPr>
      <w:r w:rsidRPr="001B4BB6">
        <w:rPr>
          <w:rFonts w:ascii="Arial" w:eastAsiaTheme="minorHAnsi" w:hAnsi="Arial" w:cs="Arial"/>
          <w:bCs/>
        </w:rPr>
        <w:lastRenderedPageBreak/>
        <w:t>Lot 3 :</w:t>
      </w:r>
    </w:p>
    <w:p w14:paraId="2C2D5A37"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 xml:space="preserve">Territoire de La Roche sur </w:t>
      </w:r>
      <w:proofErr w:type="spellStart"/>
      <w:r w:rsidRPr="001B4BB6">
        <w:rPr>
          <w:rFonts w:ascii="Arial" w:eastAsiaTheme="minorHAnsi" w:hAnsi="Arial" w:cs="Arial"/>
          <w:bCs/>
        </w:rPr>
        <w:t>Yon</w:t>
      </w:r>
      <w:proofErr w:type="spellEnd"/>
      <w:r w:rsidRPr="001B4BB6">
        <w:rPr>
          <w:rFonts w:ascii="Arial" w:eastAsiaTheme="minorHAnsi" w:hAnsi="Arial" w:cs="Arial"/>
          <w:bCs/>
        </w:rPr>
        <w:t xml:space="preserve"> Agglomération :</w:t>
      </w:r>
    </w:p>
    <w:p w14:paraId="62EAAD32"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Clauses Insertion Professionnelle LA ROCHE SUR YON AGGLOMÉRATION</w:t>
      </w:r>
    </w:p>
    <w:p w14:paraId="6003405D"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Service Emploi-Insertion</w:t>
      </w:r>
    </w:p>
    <w:p w14:paraId="77C90A85"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Hélène FORT</w:t>
      </w:r>
    </w:p>
    <w:p w14:paraId="76A58F3E"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Facilitatrice des Clauses d’insertion</w:t>
      </w:r>
    </w:p>
    <w:p w14:paraId="48753256" w14:textId="77777777" w:rsidR="007440C7" w:rsidRPr="001B4BB6" w:rsidRDefault="007440C7" w:rsidP="00A1632D">
      <w:pPr>
        <w:spacing w:after="120"/>
        <w:jc w:val="center"/>
        <w:rPr>
          <w:rFonts w:ascii="Arial" w:eastAsiaTheme="minorHAnsi" w:hAnsi="Arial" w:cs="Arial"/>
          <w:bCs/>
        </w:rPr>
      </w:pPr>
      <w:r w:rsidRPr="001B4BB6">
        <w:rPr>
          <w:rFonts w:ascii="Arial" w:eastAsiaTheme="minorHAnsi" w:hAnsi="Arial" w:cs="Arial"/>
          <w:bCs/>
        </w:rPr>
        <w:t xml:space="preserve">Tél : 02.72.78.10.77 / </w:t>
      </w:r>
      <w:proofErr w:type="gramStart"/>
      <w:r w:rsidRPr="001B4BB6">
        <w:rPr>
          <w:rFonts w:ascii="Arial" w:eastAsiaTheme="minorHAnsi" w:hAnsi="Arial" w:cs="Arial"/>
          <w:bCs/>
        </w:rPr>
        <w:t>06.34.22.10.20  -</w:t>
      </w:r>
      <w:proofErr w:type="gramEnd"/>
      <w:r w:rsidRPr="001B4BB6">
        <w:rPr>
          <w:rFonts w:ascii="Arial" w:eastAsiaTheme="minorHAnsi" w:hAnsi="Arial" w:cs="Arial"/>
          <w:bCs/>
        </w:rPr>
        <w:t xml:space="preserve"> Courriel : helene.fort@larochesuryon.fr</w:t>
      </w:r>
    </w:p>
    <w:p w14:paraId="5318EDF9" w14:textId="77777777" w:rsidR="007440C7" w:rsidRPr="001B4BB6" w:rsidRDefault="007440C7" w:rsidP="007440C7">
      <w:pPr>
        <w:spacing w:after="160" w:line="259" w:lineRule="auto"/>
        <w:jc w:val="both"/>
        <w:rPr>
          <w:rFonts w:ascii="Arial" w:eastAsiaTheme="minorHAnsi" w:hAnsi="Arial" w:cs="Arial"/>
          <w:bCs/>
        </w:rPr>
      </w:pPr>
    </w:p>
    <w:p w14:paraId="7E6E5666" w14:textId="77777777" w:rsidR="007440C7" w:rsidRPr="001B4BB6" w:rsidRDefault="007440C7" w:rsidP="007440C7">
      <w:pPr>
        <w:spacing w:after="160" w:line="259" w:lineRule="auto"/>
        <w:jc w:val="both"/>
        <w:rPr>
          <w:rFonts w:ascii="Arial" w:eastAsiaTheme="minorHAnsi" w:hAnsi="Arial" w:cs="Arial"/>
          <w:bCs/>
        </w:rPr>
      </w:pPr>
      <w:r w:rsidRPr="001B4BB6">
        <w:rPr>
          <w:rFonts w:ascii="Arial" w:eastAsiaTheme="minorHAnsi" w:hAnsi="Arial" w:cs="Arial"/>
          <w:bCs/>
        </w:rPr>
        <w:t>Le service facilitateur des clauses sociales aura pour missions :</w:t>
      </w:r>
    </w:p>
    <w:p w14:paraId="69F58B4D" w14:textId="77777777" w:rsidR="007440C7" w:rsidRPr="001B4BB6" w:rsidRDefault="007440C7" w:rsidP="00884E8A">
      <w:pPr>
        <w:spacing w:after="160" w:line="259" w:lineRule="auto"/>
        <w:ind w:left="426"/>
        <w:jc w:val="both"/>
        <w:rPr>
          <w:rFonts w:ascii="Arial" w:eastAsiaTheme="minorHAnsi" w:hAnsi="Arial" w:cs="Arial"/>
          <w:bCs/>
        </w:rPr>
      </w:pPr>
      <w:r w:rsidRPr="001B4BB6">
        <w:rPr>
          <w:rFonts w:ascii="Arial" w:eastAsiaTheme="minorHAnsi" w:hAnsi="Arial" w:cs="Arial"/>
          <w:bCs/>
        </w:rPr>
        <w:t>-</w:t>
      </w:r>
      <w:r w:rsidRPr="001B4BB6">
        <w:rPr>
          <w:rFonts w:ascii="Arial" w:eastAsiaTheme="minorHAnsi" w:hAnsi="Arial" w:cs="Arial"/>
          <w:bCs/>
        </w:rPr>
        <w:tab/>
        <w:t>de renseigner les entreprises sur les différents dispositifs d’insertion existants</w:t>
      </w:r>
    </w:p>
    <w:p w14:paraId="0BEDF9BE" w14:textId="77777777" w:rsidR="007440C7" w:rsidRPr="001B4BB6" w:rsidRDefault="007440C7" w:rsidP="00884E8A">
      <w:pPr>
        <w:spacing w:after="160" w:line="259" w:lineRule="auto"/>
        <w:ind w:left="426"/>
        <w:jc w:val="both"/>
        <w:rPr>
          <w:rFonts w:ascii="Arial" w:eastAsiaTheme="minorHAnsi" w:hAnsi="Arial" w:cs="Arial"/>
          <w:bCs/>
        </w:rPr>
      </w:pPr>
      <w:r w:rsidRPr="001B4BB6">
        <w:rPr>
          <w:rFonts w:ascii="Arial" w:eastAsiaTheme="minorHAnsi" w:hAnsi="Arial" w:cs="Arial"/>
          <w:bCs/>
        </w:rPr>
        <w:t>-</w:t>
      </w:r>
      <w:r w:rsidRPr="001B4BB6">
        <w:rPr>
          <w:rFonts w:ascii="Arial" w:eastAsiaTheme="minorHAnsi" w:hAnsi="Arial" w:cs="Arial"/>
          <w:bCs/>
        </w:rPr>
        <w:tab/>
        <w:t>d’accompagner les entreprises titulaires pour la mise en œuvre de l’insertion socioprofessionnelle, notamment de valider l’éligibilité des publics en insertion</w:t>
      </w:r>
    </w:p>
    <w:p w14:paraId="4392AFA9" w14:textId="77777777" w:rsidR="007440C7" w:rsidRPr="001B4BB6" w:rsidRDefault="007440C7" w:rsidP="00884E8A">
      <w:pPr>
        <w:spacing w:after="160" w:line="259" w:lineRule="auto"/>
        <w:ind w:left="426"/>
        <w:jc w:val="both"/>
        <w:rPr>
          <w:rFonts w:ascii="Arial" w:eastAsiaTheme="minorHAnsi" w:hAnsi="Arial" w:cs="Arial"/>
          <w:bCs/>
        </w:rPr>
      </w:pPr>
      <w:r w:rsidRPr="001B4BB6">
        <w:rPr>
          <w:rFonts w:ascii="Arial" w:eastAsiaTheme="minorHAnsi" w:hAnsi="Arial" w:cs="Arial"/>
          <w:bCs/>
        </w:rPr>
        <w:t>-</w:t>
      </w:r>
      <w:r w:rsidRPr="001B4BB6">
        <w:rPr>
          <w:rFonts w:ascii="Arial" w:eastAsiaTheme="minorHAnsi" w:hAnsi="Arial" w:cs="Arial"/>
          <w:bCs/>
        </w:rPr>
        <w:tab/>
        <w:t>d’orienter vers les acteurs de l’emploi et de l’insertion</w:t>
      </w:r>
    </w:p>
    <w:p w14:paraId="6D69C4BA" w14:textId="77777777" w:rsidR="007440C7" w:rsidRPr="001B4BB6" w:rsidRDefault="007440C7" w:rsidP="00884E8A">
      <w:pPr>
        <w:spacing w:after="160" w:line="259" w:lineRule="auto"/>
        <w:ind w:left="426"/>
        <w:jc w:val="both"/>
        <w:rPr>
          <w:rFonts w:ascii="Arial" w:eastAsiaTheme="minorHAnsi" w:hAnsi="Arial" w:cs="Arial"/>
          <w:bCs/>
        </w:rPr>
      </w:pPr>
      <w:r w:rsidRPr="001B4BB6">
        <w:rPr>
          <w:rFonts w:ascii="Arial" w:eastAsiaTheme="minorHAnsi" w:hAnsi="Arial" w:cs="Arial"/>
          <w:bCs/>
        </w:rPr>
        <w:t>-</w:t>
      </w:r>
      <w:r w:rsidRPr="001B4BB6">
        <w:rPr>
          <w:rFonts w:ascii="Arial" w:eastAsiaTheme="minorHAnsi" w:hAnsi="Arial" w:cs="Arial"/>
          <w:bCs/>
        </w:rPr>
        <w:tab/>
        <w:t>d’assurer le contrôle et l’évaluation de l’action d’insertion.</w:t>
      </w:r>
    </w:p>
    <w:p w14:paraId="420D9993" w14:textId="77777777" w:rsidR="007440C7" w:rsidRPr="00884E8A" w:rsidRDefault="007440C7" w:rsidP="007440C7">
      <w:pPr>
        <w:spacing w:after="160" w:line="259" w:lineRule="auto"/>
        <w:jc w:val="both"/>
        <w:rPr>
          <w:rFonts w:ascii="Arial" w:eastAsiaTheme="minorHAnsi" w:hAnsi="Arial" w:cs="Arial"/>
          <w:bCs/>
        </w:rPr>
      </w:pPr>
      <w:r w:rsidRPr="001B4BB6">
        <w:rPr>
          <w:rFonts w:ascii="Arial" w:eastAsiaTheme="minorHAnsi" w:hAnsi="Arial" w:cs="Arial"/>
          <w:bCs/>
        </w:rPr>
        <w:t>Le titulaire, dès notification du marché, contacte le service facilitateur des clauses sociales pour définir les modalités de mise en œuvre de l’action d’insertion. Il doit le tenir informé préalablement de toute modification dans ses modalités en cours d’exécution.</w:t>
      </w:r>
    </w:p>
    <w:p w14:paraId="1EC968AF" w14:textId="77777777" w:rsidR="007440C7" w:rsidRPr="00884E8A" w:rsidRDefault="007440C7" w:rsidP="007440C7">
      <w:pPr>
        <w:spacing w:after="160" w:line="259" w:lineRule="auto"/>
        <w:jc w:val="both"/>
        <w:rPr>
          <w:rFonts w:ascii="Arial" w:eastAsiaTheme="minorHAnsi" w:hAnsi="Arial" w:cs="Arial"/>
          <w:bCs/>
          <w:u w:val="single"/>
        </w:rPr>
      </w:pPr>
      <w:r w:rsidRPr="00884E8A">
        <w:rPr>
          <w:rFonts w:ascii="Arial" w:eastAsiaTheme="minorHAnsi" w:hAnsi="Arial" w:cs="Arial"/>
          <w:bCs/>
          <w:u w:val="single"/>
        </w:rPr>
        <w:t>Sous-traitance</w:t>
      </w:r>
    </w:p>
    <w:p w14:paraId="2FC1B19B"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ab/>
        <w:t>Si une partie des prestations est sous traitée, le titulaire du marché s’engage à faire respecter la condition d’exécution relative à l’insertion par son sous-traitant si celui-ci est concerné au vu des prestations qui lui sont confiées.</w:t>
      </w:r>
    </w:p>
    <w:p w14:paraId="34C74B58"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ab/>
        <w:t xml:space="preserve">L'entreprise titulaire s'engage à ne pas répercuter d'objectif d'insertion inférieur à 105 heures de travail. Toute répercussion de tout ou partie de son objectif d'heures d'insertion par l'entreprise titulaire vers un ou plusieurs de ses sous-traitants devra être signalée au service facilitateur des clauses sociales.  </w:t>
      </w:r>
    </w:p>
    <w:p w14:paraId="5CA2461C"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ab/>
        <w:t>En tant qu’entreprise principale, il reste responsable globalement de l’exécution du marché.</w:t>
      </w:r>
    </w:p>
    <w:p w14:paraId="58688387"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L’entreprise conserve l’entière responsabilité des personnes recrutées, de la signature des contrats de travail, de la définition du programme d’insertion et de la transmission des éléments de réalisation.</w:t>
      </w:r>
    </w:p>
    <w:p w14:paraId="2E1C1858" w14:textId="09ADE406" w:rsidR="007440C7" w:rsidRPr="00884E8A" w:rsidRDefault="007440C7" w:rsidP="00884E8A">
      <w:pPr>
        <w:pStyle w:val="Titre2"/>
        <w:numPr>
          <w:ilvl w:val="2"/>
          <w:numId w:val="1"/>
        </w:numPr>
        <w:spacing w:before="240" w:after="240"/>
        <w:ind w:left="1985"/>
        <w:rPr>
          <w:rFonts w:ascii="Arial" w:eastAsiaTheme="minorHAnsi" w:hAnsi="Arial" w:cs="Arial"/>
          <w:sz w:val="20"/>
          <w:szCs w:val="20"/>
        </w:rPr>
      </w:pPr>
      <w:bookmarkStart w:id="51" w:name="_Toc202189167"/>
      <w:r w:rsidRPr="00884E8A">
        <w:rPr>
          <w:rFonts w:ascii="Arial" w:eastAsiaTheme="minorHAnsi" w:hAnsi="Arial" w:cs="Arial"/>
          <w:sz w:val="20"/>
          <w:szCs w:val="20"/>
        </w:rPr>
        <w:t>Suivi de l’action d’insertion</w:t>
      </w:r>
      <w:bookmarkEnd w:id="51"/>
    </w:p>
    <w:p w14:paraId="06DEBF6A"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Il sera procédé, par tous moyens, au contrôle de l’exécution de l’action d’insertion pour laquelle le titulaire s’est engagé.</w:t>
      </w:r>
    </w:p>
    <w:p w14:paraId="2A61F803"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 xml:space="preserve">Le titulaire fournit chaque mois, au service facilitateur des clauses sociales, tous renseignements utiles (date d'embauche, nombre d'heures réalisées, type de contrat, poste occupé, encadrement technique, accompagnement socioprofessionnel, formation...) propres à permettre le contrôle régulier de l'exécution de la clause d’insertion et son évaluation.  </w:t>
      </w:r>
    </w:p>
    <w:p w14:paraId="0B744EE7"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A cette fin, le titulaire utilisera la fiche de suivi mensuel qui lui sera transmise par le service facilitateur des clauses sociales au démarrage du marché.</w:t>
      </w:r>
    </w:p>
    <w:p w14:paraId="0803B629"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En complément de cette transmission d'informations et pendant l'exécution du marché, le maître d’ouvrage peut, à tout moment, décider d'inscrire le suivi de la clause d’insertion, à l'ordre du jour d'une réunion de suivi d’exécution.</w:t>
      </w:r>
    </w:p>
    <w:p w14:paraId="116FE5E4"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Le titulaire s’engage à désigner un interlocuteur privilégié afin de faciliter le suivi de l’action d’insertion.</w:t>
      </w:r>
    </w:p>
    <w:tbl>
      <w:tblPr>
        <w:tblW w:w="9809" w:type="dxa"/>
        <w:tblLayout w:type="fixed"/>
        <w:tblCellMar>
          <w:left w:w="10" w:type="dxa"/>
          <w:right w:w="10" w:type="dxa"/>
        </w:tblCellMar>
        <w:tblLook w:val="04A0" w:firstRow="1" w:lastRow="0" w:firstColumn="1" w:lastColumn="0" w:noHBand="0" w:noVBand="1"/>
      </w:tblPr>
      <w:tblGrid>
        <w:gridCol w:w="9809"/>
      </w:tblGrid>
      <w:tr w:rsidR="00884E8A" w14:paraId="1FDFC6A1" w14:textId="77777777" w:rsidTr="00884E8A">
        <w:tc>
          <w:tcPr>
            <w:tcW w:w="98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58C28D9" w14:textId="77777777" w:rsidR="00884E8A" w:rsidRDefault="00884E8A">
            <w:pPr>
              <w:pStyle w:val="Standard"/>
              <w:jc w:val="both"/>
            </w:pPr>
            <w:r>
              <w:rPr>
                <w:rFonts w:ascii="Calibri" w:hAnsi="Calibri"/>
                <w:b/>
                <w:bCs/>
                <w:sz w:val="22"/>
                <w:szCs w:val="22"/>
                <w:u w:val="single"/>
              </w:rPr>
              <w:lastRenderedPageBreak/>
              <w:t>Traitement des données personnelles</w:t>
            </w:r>
          </w:p>
          <w:p w14:paraId="7D07FCFF" w14:textId="77777777" w:rsidR="00884E8A" w:rsidRDefault="00884E8A">
            <w:pPr>
              <w:pStyle w:val="western"/>
              <w:spacing w:before="0"/>
              <w:rPr>
                <w:rFonts w:ascii="Calibri" w:hAnsi="Calibri"/>
                <w:sz w:val="22"/>
                <w:szCs w:val="22"/>
              </w:rPr>
            </w:pPr>
          </w:p>
          <w:p w14:paraId="3681BF9E" w14:textId="77777777" w:rsidR="00884E8A" w:rsidRDefault="00884E8A">
            <w:pPr>
              <w:pStyle w:val="Textbody"/>
              <w:spacing w:after="0"/>
              <w:jc w:val="both"/>
              <w:rPr>
                <w:rFonts w:ascii="Calibri" w:hAnsi="Calibri" w:cs="Arial"/>
                <w:sz w:val="22"/>
                <w:szCs w:val="22"/>
              </w:rPr>
            </w:pPr>
            <w:r>
              <w:rPr>
                <w:rFonts w:ascii="Calibri" w:hAnsi="Calibri" w:cs="Arial"/>
                <w:sz w:val="22"/>
                <w:szCs w:val="22"/>
              </w:rPr>
              <w:t>Le titulaire est informé que la gestion des données des bilans nominatifs mentionnés ci-dessus est confiée au service facilitateur des clause d’insertion. Ces données sont traitées dans le logiciel « Clause », développé par la société ARCHE MC2 à la demande d’Alliance Villes Emploi (AVE), qui a fait l’objet d’une déclaration à la CNIL.</w:t>
            </w:r>
          </w:p>
          <w:p w14:paraId="2AA0E957" w14:textId="77777777" w:rsidR="00884E8A" w:rsidRDefault="00884E8A">
            <w:pPr>
              <w:pStyle w:val="Textbody"/>
              <w:jc w:val="both"/>
              <w:rPr>
                <w:rFonts w:ascii="Calibri" w:hAnsi="Calibri" w:cs="Arial"/>
                <w:sz w:val="22"/>
                <w:szCs w:val="22"/>
              </w:rPr>
            </w:pPr>
            <w:r>
              <w:rPr>
                <w:rFonts w:ascii="Calibri" w:hAnsi="Calibri" w:cs="Arial"/>
                <w:sz w:val="22"/>
                <w:szCs w:val="22"/>
              </w:rPr>
              <w:t>A ce titre, les bénéficiaires, les représentants du titulaire, les représentants de tous les partenaires impliqués dans la mise en application de la clause sont informés que les informations recueillies sont enregistrées dans un fichier informatisé pour réaliser le suivi dans le cadre du dispositif clause d’insertion professionnelle. </w:t>
            </w:r>
          </w:p>
          <w:p w14:paraId="7A247961" w14:textId="77777777" w:rsidR="00884E8A" w:rsidRDefault="00884E8A">
            <w:pPr>
              <w:pStyle w:val="Textbody"/>
              <w:jc w:val="both"/>
              <w:rPr>
                <w:rFonts w:ascii="Calibri" w:hAnsi="Calibri" w:cs="Arial"/>
                <w:sz w:val="22"/>
                <w:szCs w:val="22"/>
              </w:rPr>
            </w:pPr>
            <w:r>
              <w:rPr>
                <w:rFonts w:ascii="Calibri" w:hAnsi="Calibri" w:cs="Arial"/>
                <w:sz w:val="22"/>
                <w:szCs w:val="22"/>
              </w:rPr>
              <w:t>Ces données sont destinées au service des clauses d’insertion et aux organismes partenaires emploi - insertion susceptibles d’intervenir et d’accompagner les démarches. </w:t>
            </w:r>
          </w:p>
          <w:p w14:paraId="64518914" w14:textId="77777777" w:rsidR="00884E8A" w:rsidRDefault="00884E8A">
            <w:pPr>
              <w:pStyle w:val="Standard"/>
              <w:jc w:val="both"/>
              <w:rPr>
                <w:rFonts w:ascii="Calibri" w:hAnsi="Calibri" w:cs="Arial"/>
                <w:color w:val="000000"/>
                <w:sz w:val="22"/>
                <w:szCs w:val="22"/>
              </w:rPr>
            </w:pPr>
            <w:r>
              <w:rPr>
                <w:rFonts w:ascii="Calibri" w:hAnsi="Calibri" w:cs="Arial"/>
                <w:color w:val="000000"/>
                <w:sz w:val="22"/>
                <w:szCs w:val="22"/>
              </w:rPr>
              <w:t>Il est possible à tout moment de demander l’accès, la rectification, l’effacement, la portabilité ou la limitation des données vous concernant, ou vous opposer à leur traitement, en contactant le délégué à la protection des données du territoire concerné. Les coordonnées seront mis à disposition par le service facilitateur du territoire concerné.</w:t>
            </w:r>
          </w:p>
          <w:p w14:paraId="2704B46F" w14:textId="77777777" w:rsidR="00884E8A" w:rsidRDefault="00884E8A">
            <w:pPr>
              <w:pStyle w:val="Standard"/>
              <w:jc w:val="both"/>
              <w:rPr>
                <w:rFonts w:ascii="Calibri" w:hAnsi="Calibri"/>
                <w:color w:val="000000"/>
                <w:sz w:val="22"/>
                <w:szCs w:val="22"/>
              </w:rPr>
            </w:pPr>
          </w:p>
          <w:p w14:paraId="7A8ADCF0" w14:textId="77777777" w:rsidR="00884E8A" w:rsidRDefault="00884E8A">
            <w:pPr>
              <w:pStyle w:val="Standard"/>
              <w:jc w:val="both"/>
              <w:rPr>
                <w:rFonts w:ascii="Calibri" w:hAnsi="Calibri"/>
                <w:color w:val="000000"/>
                <w:sz w:val="22"/>
                <w:szCs w:val="22"/>
              </w:rPr>
            </w:pPr>
            <w:r>
              <w:rPr>
                <w:rFonts w:ascii="Calibri" w:hAnsi="Calibri"/>
                <w:color w:val="000000"/>
                <w:sz w:val="22"/>
                <w:szCs w:val="22"/>
              </w:rPr>
              <w:t>Ainsi en l’application du règlement européen sur la protection des données, l’entreprise titulaire a la responsabilité d’informer les personnes employées ou susceptible d’être employées directement par elle, des dispositions prévues audit règlement (notamment en ce qui concerne la collecte, la transmission, le destinataire, la conservation, le traitement, l’accès et la rectification de données personnelles).</w:t>
            </w:r>
          </w:p>
          <w:p w14:paraId="3C4AE27E" w14:textId="417B9D13" w:rsidR="00884E8A" w:rsidRDefault="00884E8A">
            <w:pPr>
              <w:pStyle w:val="Standard"/>
              <w:jc w:val="both"/>
              <w:rPr>
                <w:rFonts w:ascii="Calibri" w:hAnsi="Calibri"/>
                <w:color w:val="000000"/>
                <w:sz w:val="22"/>
                <w:szCs w:val="22"/>
              </w:rPr>
            </w:pPr>
            <w:r>
              <w:rPr>
                <w:rFonts w:ascii="Calibri" w:hAnsi="Calibri"/>
                <w:color w:val="000000"/>
                <w:sz w:val="22"/>
                <w:szCs w:val="22"/>
              </w:rPr>
              <w:t>En cas de recours à un intermédiaire pour l’emploi de personnes éligibles (notamment le recours à une entreprise d’intérim, un sous-traitant, une structure d’insertion par l’activité économique, un groupement pour l’insertion et la qualification), le titulaire doit s’assurer que cet intermédiaire assure auprès des personnes concernées l’information relative à l’application du règlement européen.</w:t>
            </w:r>
          </w:p>
        </w:tc>
      </w:tr>
    </w:tbl>
    <w:p w14:paraId="425E6E63" w14:textId="140E0C9A" w:rsidR="007440C7" w:rsidRPr="00884E8A" w:rsidRDefault="007440C7" w:rsidP="00884E8A">
      <w:pPr>
        <w:pStyle w:val="Titre2"/>
        <w:numPr>
          <w:ilvl w:val="2"/>
          <w:numId w:val="1"/>
        </w:numPr>
        <w:spacing w:before="240" w:after="240"/>
        <w:ind w:left="1985"/>
        <w:rPr>
          <w:rFonts w:ascii="Arial" w:eastAsiaTheme="minorHAnsi" w:hAnsi="Arial" w:cs="Arial"/>
          <w:sz w:val="20"/>
          <w:szCs w:val="20"/>
        </w:rPr>
      </w:pPr>
      <w:bookmarkStart w:id="52" w:name="_Toc202189168"/>
      <w:r w:rsidRPr="00884E8A">
        <w:rPr>
          <w:rFonts w:ascii="Arial" w:eastAsiaTheme="minorHAnsi" w:hAnsi="Arial" w:cs="Arial"/>
          <w:sz w:val="20"/>
          <w:szCs w:val="20"/>
        </w:rPr>
        <w:t>Difficultés de réalisation</w:t>
      </w:r>
      <w:bookmarkEnd w:id="52"/>
    </w:p>
    <w:p w14:paraId="3BBDAAD3"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Le titulaire doit informer le donneur d'ordre par courrier recommandé avec accusé de réception des difficultés qu’il rencontre pour assurer son engagement. Le titulaire étudiera, en lien avec le service facilitateur des clauses sociales, les moyens à mettre en œuvre pour parvenir aux objectifs.</w:t>
      </w:r>
    </w:p>
    <w:p w14:paraId="764F38D7"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Le service facilitateur des clauses sociales pourra évaluer la pertinence des moyens mis en œuvre.</w:t>
      </w:r>
    </w:p>
    <w:p w14:paraId="582D6635" w14:textId="5E81067A" w:rsidR="007440C7" w:rsidRPr="00884E8A" w:rsidRDefault="007440C7" w:rsidP="00884E8A">
      <w:pPr>
        <w:pStyle w:val="Titre2"/>
        <w:numPr>
          <w:ilvl w:val="2"/>
          <w:numId w:val="1"/>
        </w:numPr>
        <w:spacing w:before="240" w:after="240"/>
        <w:ind w:left="1985"/>
        <w:rPr>
          <w:rFonts w:ascii="Arial" w:eastAsiaTheme="minorHAnsi" w:hAnsi="Arial" w:cs="Arial"/>
          <w:sz w:val="20"/>
          <w:szCs w:val="20"/>
        </w:rPr>
      </w:pPr>
      <w:bookmarkStart w:id="53" w:name="_Toc202189169"/>
      <w:r w:rsidRPr="00884E8A">
        <w:rPr>
          <w:rFonts w:ascii="Arial" w:eastAsiaTheme="minorHAnsi" w:hAnsi="Arial" w:cs="Arial"/>
          <w:sz w:val="20"/>
          <w:szCs w:val="20"/>
        </w:rPr>
        <w:t>Bilan de l’action d’insertion</w:t>
      </w:r>
      <w:bookmarkEnd w:id="53"/>
    </w:p>
    <w:p w14:paraId="60B6EB99"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En fin de marché, un bilan quantitatif et qualitatif de l’exécution de l’action d’insertion relative aux engagements pris par l’entreprise titulaire, pourra être établi par service facilitateur des clauses sociales.</w:t>
      </w:r>
    </w:p>
    <w:p w14:paraId="64793F72"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Ce bilan fait état des heures de travail réservées aux personnes rencontrant des difficultés particulières d’insertion professionnelle ainsi que des formations qualifiantes mises en place dans le cadre du présent marché.</w:t>
      </w:r>
    </w:p>
    <w:p w14:paraId="50C39B27" w14:textId="59DD1389" w:rsidR="007440C7" w:rsidRPr="00884E8A" w:rsidRDefault="007440C7" w:rsidP="00884E8A">
      <w:pPr>
        <w:pStyle w:val="Titre2"/>
        <w:numPr>
          <w:ilvl w:val="2"/>
          <w:numId w:val="1"/>
        </w:numPr>
        <w:spacing w:before="240" w:after="240"/>
        <w:ind w:left="2127"/>
        <w:rPr>
          <w:rFonts w:ascii="Arial" w:eastAsiaTheme="minorHAnsi" w:hAnsi="Arial" w:cs="Arial"/>
          <w:sz w:val="20"/>
          <w:szCs w:val="20"/>
        </w:rPr>
      </w:pPr>
      <w:bookmarkStart w:id="54" w:name="_Toc202189170"/>
      <w:r w:rsidRPr="00884E8A">
        <w:rPr>
          <w:rFonts w:ascii="Arial" w:eastAsiaTheme="minorHAnsi" w:hAnsi="Arial" w:cs="Arial"/>
          <w:sz w:val="20"/>
          <w:szCs w:val="20"/>
        </w:rPr>
        <w:t>Conditions d’exonération de l’application de la clause d’insertion professionnelle</w:t>
      </w:r>
      <w:bookmarkEnd w:id="54"/>
    </w:p>
    <w:p w14:paraId="7B23FF6E"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Le service facilitateur des clauses sociales se réserve le droit d’exonérer, totalement ou partiellement, la clause d’insertion professionnelle dans le cas où le titulaire justifie de difficultés économiques particulières (activité partielle, licenciement économique, placement en procédure collective comme le redressement judiciaire...).</w:t>
      </w:r>
    </w:p>
    <w:p w14:paraId="2F0B1E1E"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 xml:space="preserve">Le titulaire doit en informer le service facilitateur des clauses sociales dans les meilleurs délais et joindre les justificatifs nécessaires (décision de la DREETS, jugement du tribunal ou autre). La reconnaissance d’une exonération totale ou partielle de l’obligation de la clause d’insertion professionnelle sera matérialisée par un ordre de service ou un avenant au marché.  </w:t>
      </w:r>
    </w:p>
    <w:p w14:paraId="588F21D0"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lastRenderedPageBreak/>
        <w:t>En cas d’activité partielle, l’exonération totale ou partielle de l’application de la clause d’insertion ne peut être accordée que si la durée de la mesure d’activité partielle correspond à une phase d’exécution active du contrat et si les fonctions concernées par cette mesure correspondent à celles visées par la clause d’insertion.</w:t>
      </w:r>
    </w:p>
    <w:p w14:paraId="06111C41" w14:textId="215E9FBF"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 xml:space="preserve">En cas de licenciement économique, l’exonération totale ou partielle de l’application de la clause d’insertion ne peut </w:t>
      </w:r>
      <w:r w:rsidR="00884E8A" w:rsidRPr="00884E8A">
        <w:rPr>
          <w:rFonts w:ascii="Arial" w:eastAsiaTheme="minorHAnsi" w:hAnsi="Arial" w:cs="Arial"/>
          <w:bCs/>
        </w:rPr>
        <w:t>être accordée</w:t>
      </w:r>
      <w:r w:rsidRPr="00884E8A">
        <w:rPr>
          <w:rFonts w:ascii="Arial" w:eastAsiaTheme="minorHAnsi" w:hAnsi="Arial" w:cs="Arial"/>
          <w:bCs/>
        </w:rPr>
        <w:t xml:space="preserve"> que s’il s’agit d’un licenciement économique intervenu moins d’un an (délai applicable à la priorité de réembauchage) avant une phase d’exécution active du contrat pour le titulaire et si les fonctions concernées par cette mesure correspondent à celles visées par la clause d’insertion.</w:t>
      </w:r>
    </w:p>
    <w:p w14:paraId="5975AE79"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En cas de placement en procédure collective du titulaire en cours d’exécution du marché (procédure de sauvegarde, redressement judiciaire, liquidation judiciaire...), si le contrat est poursuivi, l’exonération totale ou partielle de l’application de la clause d’insertion ne peut être accordée que si la période de cessation des paiements ou la période d’observation du titulaire correspond à une phase d’exécution active du contrat pour le titulaire et si les fonctions concernées par le placement en procédure collective correspondent à celles visées par la clause d’insertion .</w:t>
      </w:r>
    </w:p>
    <w:p w14:paraId="12B32F07" w14:textId="77777777"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En cas de placement en procédure collective du titulaire en cours d’exécution du marché (procédure de sauvegarde, redressement judiciaire, liquidation judiciaire...), si le contrat n’est pas poursuivi, l’exonération totale ou partielle de l’application de la clause d’insertion peut être accordée.</w:t>
      </w:r>
    </w:p>
    <w:p w14:paraId="72BA4BCB" w14:textId="7F1FD590" w:rsidR="007440C7" w:rsidRPr="00884E8A" w:rsidRDefault="007440C7" w:rsidP="007440C7">
      <w:pPr>
        <w:spacing w:after="160" w:line="259" w:lineRule="auto"/>
        <w:jc w:val="both"/>
        <w:rPr>
          <w:rFonts w:ascii="Arial" w:eastAsiaTheme="minorHAnsi" w:hAnsi="Arial" w:cs="Arial"/>
          <w:bCs/>
        </w:rPr>
      </w:pPr>
      <w:r w:rsidRPr="00884E8A">
        <w:rPr>
          <w:rFonts w:ascii="Arial" w:eastAsiaTheme="minorHAnsi" w:hAnsi="Arial" w:cs="Arial"/>
          <w:bCs/>
        </w:rPr>
        <w:t xml:space="preserve">De plus, l’exonération ne peut être accordée si le titulaire recourt à une sous-traitance ou une cotraitance pour des tâches visées par la clause d’insertion et que le sous-traitant ou le </w:t>
      </w:r>
      <w:proofErr w:type="spellStart"/>
      <w:r w:rsidRPr="00884E8A">
        <w:rPr>
          <w:rFonts w:ascii="Arial" w:eastAsiaTheme="minorHAnsi" w:hAnsi="Arial" w:cs="Arial"/>
          <w:bCs/>
        </w:rPr>
        <w:t>co</w:t>
      </w:r>
      <w:proofErr w:type="spellEnd"/>
      <w:r w:rsidRPr="00884E8A">
        <w:rPr>
          <w:rFonts w:ascii="Arial" w:eastAsiaTheme="minorHAnsi" w:hAnsi="Arial" w:cs="Arial"/>
          <w:bCs/>
        </w:rPr>
        <w:t xml:space="preserve"> traitant n’est pas touché par une mesure d’activité partielle ou de licenciement économique.</w:t>
      </w:r>
    </w:p>
    <w:p w14:paraId="57A6D682" w14:textId="5DD334B2" w:rsidR="00CF64AB" w:rsidRPr="00EF6A41" w:rsidRDefault="00CF64AB" w:rsidP="00884E8A">
      <w:pPr>
        <w:pStyle w:val="Titre2"/>
        <w:numPr>
          <w:ilvl w:val="1"/>
          <w:numId w:val="1"/>
        </w:numPr>
        <w:spacing w:before="240" w:after="240"/>
        <w:ind w:left="1276"/>
        <w:rPr>
          <w:rFonts w:ascii="Arial" w:eastAsia="Times New Roman" w:hAnsi="Arial" w:cs="Arial"/>
          <w:sz w:val="20"/>
          <w:szCs w:val="20"/>
        </w:rPr>
      </w:pPr>
      <w:bookmarkStart w:id="55" w:name="_Toc202189171"/>
      <w:bookmarkEnd w:id="42"/>
      <w:r>
        <w:rPr>
          <w:rFonts w:ascii="Arial" w:eastAsiaTheme="minorHAnsi" w:hAnsi="Arial" w:cs="Arial"/>
          <w:sz w:val="20"/>
          <w:szCs w:val="20"/>
        </w:rPr>
        <w:t>Respect des économies d’énergie et d’eau</w:t>
      </w:r>
      <w:bookmarkEnd w:id="55"/>
    </w:p>
    <w:p w14:paraId="1ECE1056" w14:textId="5EB6AC48" w:rsidR="00CF64AB" w:rsidRDefault="00CF64AB" w:rsidP="00200D74">
      <w:pPr>
        <w:spacing w:after="160" w:line="259" w:lineRule="auto"/>
        <w:jc w:val="both"/>
        <w:rPr>
          <w:rFonts w:ascii="Arial" w:eastAsiaTheme="minorHAnsi" w:hAnsi="Arial" w:cs="Arial"/>
        </w:rPr>
      </w:pPr>
      <w:r w:rsidRPr="00CF64AB">
        <w:rPr>
          <w:rFonts w:ascii="Arial" w:eastAsiaTheme="minorHAnsi" w:hAnsi="Arial" w:cs="Arial"/>
        </w:rPr>
        <w:t xml:space="preserve">Le pouvoir adjudicateur attend du prestataire que ses pratiques limitent l’éclairage systématique de tous les locaux lors de la prestation et limitent les déperditions thermiques (portes ou fenêtres ouvertes </w:t>
      </w:r>
      <w:r w:rsidR="00C36B62" w:rsidRPr="00CF64AB">
        <w:rPr>
          <w:rFonts w:ascii="Arial" w:eastAsiaTheme="minorHAnsi" w:hAnsi="Arial" w:cs="Arial"/>
        </w:rPr>
        <w:t>au-delà</w:t>
      </w:r>
      <w:r w:rsidRPr="00CF64AB">
        <w:rPr>
          <w:rFonts w:ascii="Arial" w:eastAsiaTheme="minorHAnsi" w:hAnsi="Arial" w:cs="Arial"/>
        </w:rPr>
        <w:t>̀ de ce qui est nécessaire pour l’aération des locaux). Une attention particulière sera également portée sur les consommations d’eau. L’eau utilisée pour les lavages devra impérativement comporter un désinfectant non chloré.</w:t>
      </w:r>
    </w:p>
    <w:p w14:paraId="6215340E" w14:textId="77777777" w:rsidR="005F0EF6" w:rsidRPr="00D827B8" w:rsidRDefault="005F0EF6"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56" w:name="_Toc202189172"/>
      <w:r>
        <w:rPr>
          <w:rFonts w:ascii="Arial" w:hAnsi="Arial" w:cs="Arial"/>
          <w:b/>
          <w:bCs/>
          <w:snapToGrid w:val="0"/>
          <w:color w:val="005CA9"/>
        </w:rPr>
        <w:t>CLAUSE DE CONFIDENTIALITE</w:t>
      </w:r>
      <w:bookmarkEnd w:id="56"/>
    </w:p>
    <w:p w14:paraId="627AF2B9" w14:textId="77777777" w:rsidR="00FB4B83" w:rsidRPr="005F0EF6" w:rsidRDefault="00FB4B83" w:rsidP="00FB4B83">
      <w:pPr>
        <w:numPr>
          <w:ilvl w:val="0"/>
          <w:numId w:val="26"/>
        </w:numPr>
        <w:spacing w:after="160" w:line="259" w:lineRule="auto"/>
        <w:jc w:val="both"/>
        <w:rPr>
          <w:rFonts w:ascii="Arial" w:eastAsiaTheme="minorHAnsi" w:hAnsi="Arial" w:cs="Arial"/>
        </w:rPr>
      </w:pPr>
      <w:r w:rsidRPr="005F0EF6">
        <w:rPr>
          <w:rFonts w:ascii="Arial" w:eastAsiaTheme="minorHAnsi" w:hAnsi="Arial" w:cs="Arial"/>
        </w:rPr>
        <w:t>Chaque Partie s’engage à considérer comme strictement confidentielles toutes les informations qui lui sont communiquées par l’autre Partie dans le cadre de l’exécution du présent marché. Les Parties entendent préciser que sont considérées comme confidentielles les données échangées entre les Parties tout au long de l’exécution du marché.</w:t>
      </w:r>
    </w:p>
    <w:p w14:paraId="24D2BB65" w14:textId="77777777" w:rsidR="00FB4B83" w:rsidRPr="005F0EF6" w:rsidRDefault="00FB4B83" w:rsidP="00FB4B83">
      <w:pPr>
        <w:spacing w:after="160" w:line="259" w:lineRule="auto"/>
        <w:jc w:val="both"/>
        <w:rPr>
          <w:rFonts w:ascii="Arial" w:eastAsiaTheme="minorHAnsi" w:hAnsi="Arial" w:cs="Arial"/>
        </w:rPr>
      </w:pPr>
      <w:r w:rsidRPr="005F0EF6">
        <w:rPr>
          <w:rFonts w:ascii="Arial" w:eastAsiaTheme="minorHAnsi" w:hAnsi="Arial" w:cs="Arial"/>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 ou « RGPD ».</w:t>
      </w:r>
    </w:p>
    <w:p w14:paraId="436BD175" w14:textId="77777777" w:rsidR="00FB4B83" w:rsidRPr="005F0EF6" w:rsidRDefault="00FB4B83" w:rsidP="00FB4B83">
      <w:pPr>
        <w:spacing w:after="160" w:line="259" w:lineRule="auto"/>
        <w:jc w:val="both"/>
        <w:rPr>
          <w:rFonts w:ascii="Arial" w:eastAsiaTheme="minorHAnsi" w:hAnsi="Arial" w:cs="Arial"/>
        </w:rPr>
      </w:pPr>
      <w:r w:rsidRPr="005F0EF6">
        <w:rPr>
          <w:rFonts w:ascii="Arial" w:eastAsiaTheme="minorHAnsi" w:hAnsi="Arial" w:cs="Arial"/>
        </w:rPr>
        <w:t>Chaque Partie s’interdit, en conséquence, de divulguer, pour quelque cause que ce soit, lesdites informations, sous quelque forme, à quelque titre et à quelque personne que ce soit.</w:t>
      </w:r>
    </w:p>
    <w:p w14:paraId="1A4F3F16" w14:textId="77777777" w:rsidR="00FB4B83" w:rsidRPr="005F0EF6" w:rsidRDefault="00FB4B83" w:rsidP="00FB4B83">
      <w:pPr>
        <w:spacing w:after="160" w:line="259" w:lineRule="auto"/>
        <w:jc w:val="both"/>
        <w:rPr>
          <w:rFonts w:ascii="Arial" w:eastAsiaTheme="minorHAnsi" w:hAnsi="Arial" w:cs="Arial"/>
        </w:rPr>
      </w:pPr>
      <w:r w:rsidRPr="005F0EF6">
        <w:rPr>
          <w:rFonts w:ascii="Arial" w:eastAsiaTheme="minorHAnsi" w:hAnsi="Arial" w:cs="Arial"/>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14:paraId="6D33F0B4" w14:textId="77777777" w:rsidR="00FB4B83" w:rsidRPr="005F0EF6" w:rsidRDefault="00FB4B83" w:rsidP="00FB4B83">
      <w:pPr>
        <w:numPr>
          <w:ilvl w:val="0"/>
          <w:numId w:val="26"/>
        </w:numPr>
        <w:spacing w:after="160" w:line="259" w:lineRule="auto"/>
        <w:jc w:val="both"/>
        <w:rPr>
          <w:rFonts w:ascii="Arial" w:eastAsiaTheme="minorHAnsi" w:hAnsi="Arial" w:cs="Arial"/>
        </w:rPr>
      </w:pPr>
      <w:r w:rsidRPr="005F0EF6">
        <w:rPr>
          <w:rFonts w:ascii="Arial" w:eastAsiaTheme="minorHAnsi" w:hAnsi="Arial" w:cs="Arial"/>
        </w:rPr>
        <w:t>Chacune des Parties s’engage notamment à :</w:t>
      </w:r>
    </w:p>
    <w:p w14:paraId="7CA60EB1" w14:textId="77777777" w:rsidR="00FB4B83" w:rsidRPr="005F0EF6" w:rsidRDefault="00FB4B83" w:rsidP="005F0EF6">
      <w:pPr>
        <w:numPr>
          <w:ilvl w:val="0"/>
          <w:numId w:val="27"/>
        </w:numPr>
        <w:spacing w:after="120"/>
        <w:ind w:left="1281" w:hanging="357"/>
        <w:jc w:val="both"/>
        <w:rPr>
          <w:rFonts w:ascii="Arial" w:eastAsiaTheme="minorHAnsi" w:hAnsi="Arial" w:cs="Arial"/>
        </w:rPr>
      </w:pPr>
      <w:proofErr w:type="gramStart"/>
      <w:r w:rsidRPr="005F0EF6">
        <w:rPr>
          <w:rFonts w:ascii="Arial" w:eastAsiaTheme="minorHAnsi" w:hAnsi="Arial" w:cs="Arial"/>
        </w:rPr>
        <w:t>prendre</w:t>
      </w:r>
      <w:proofErr w:type="gramEnd"/>
      <w:r w:rsidRPr="005F0EF6">
        <w:rPr>
          <w:rFonts w:ascii="Arial" w:eastAsiaTheme="minorHAnsi" w:hAnsi="Arial" w:cs="Arial"/>
        </w:rPr>
        <w:t xml:space="preserve"> toutes les mesures nécessaires pour protéger l’accès aux informations confidentielles,</w:t>
      </w:r>
    </w:p>
    <w:p w14:paraId="098E8C52" w14:textId="77777777" w:rsidR="00FB4B83" w:rsidRPr="005F0EF6" w:rsidRDefault="00FB4B83" w:rsidP="005F0EF6">
      <w:pPr>
        <w:numPr>
          <w:ilvl w:val="0"/>
          <w:numId w:val="27"/>
        </w:numPr>
        <w:spacing w:after="120"/>
        <w:ind w:left="1281" w:hanging="357"/>
        <w:jc w:val="both"/>
        <w:rPr>
          <w:rFonts w:ascii="Arial" w:eastAsiaTheme="minorHAnsi" w:hAnsi="Arial" w:cs="Arial"/>
        </w:rPr>
      </w:pPr>
      <w:proofErr w:type="gramStart"/>
      <w:r w:rsidRPr="005F0EF6">
        <w:rPr>
          <w:rFonts w:ascii="Arial" w:eastAsiaTheme="minorHAnsi" w:hAnsi="Arial" w:cs="Arial"/>
        </w:rPr>
        <w:lastRenderedPageBreak/>
        <w:t>ne</w:t>
      </w:r>
      <w:proofErr w:type="gramEnd"/>
      <w:r w:rsidRPr="005F0EF6">
        <w:rPr>
          <w:rFonts w:ascii="Arial" w:eastAsiaTheme="minorHAnsi" w:hAnsi="Arial" w:cs="Arial"/>
        </w:rPr>
        <w:t xml:space="preserve"> pas utiliser les informations confidentielles autrement qu’aux fins du marché,</w:t>
      </w:r>
    </w:p>
    <w:p w14:paraId="3CA9EE8C" w14:textId="77777777" w:rsidR="00FB4B83" w:rsidRPr="005F0EF6" w:rsidRDefault="00FB4B83" w:rsidP="005F0EF6">
      <w:pPr>
        <w:numPr>
          <w:ilvl w:val="0"/>
          <w:numId w:val="27"/>
        </w:numPr>
        <w:spacing w:after="120"/>
        <w:ind w:left="1281" w:hanging="357"/>
        <w:jc w:val="both"/>
        <w:rPr>
          <w:rFonts w:ascii="Arial" w:eastAsiaTheme="minorHAnsi" w:hAnsi="Arial" w:cs="Arial"/>
        </w:rPr>
      </w:pPr>
      <w:proofErr w:type="gramStart"/>
      <w:r w:rsidRPr="005F0EF6">
        <w:rPr>
          <w:rFonts w:ascii="Arial" w:eastAsiaTheme="minorHAnsi" w:hAnsi="Arial" w:cs="Arial"/>
        </w:rPr>
        <w:t>ne</w:t>
      </w:r>
      <w:proofErr w:type="gramEnd"/>
      <w:r w:rsidRPr="005F0EF6">
        <w:rPr>
          <w:rFonts w:ascii="Arial" w:eastAsiaTheme="minorHAnsi" w:hAnsi="Arial" w:cs="Arial"/>
        </w:rPr>
        <w:t xml:space="preserve"> pas utiliser les informations confidentielles à son profit ou au profit de tout tiers en dehors de la stricte application du marché,</w:t>
      </w:r>
    </w:p>
    <w:p w14:paraId="5E3132A5" w14:textId="77777777" w:rsidR="00FB4B83" w:rsidRPr="005F0EF6" w:rsidRDefault="00FB4B83" w:rsidP="005F0EF6">
      <w:pPr>
        <w:numPr>
          <w:ilvl w:val="0"/>
          <w:numId w:val="27"/>
        </w:numPr>
        <w:spacing w:after="120"/>
        <w:ind w:left="1281" w:hanging="357"/>
        <w:jc w:val="both"/>
        <w:rPr>
          <w:rFonts w:ascii="Arial" w:eastAsiaTheme="minorHAnsi" w:hAnsi="Arial" w:cs="Arial"/>
        </w:rPr>
      </w:pPr>
      <w:proofErr w:type="gramStart"/>
      <w:r w:rsidRPr="005F0EF6">
        <w:rPr>
          <w:rFonts w:ascii="Arial" w:eastAsiaTheme="minorHAnsi" w:hAnsi="Arial" w:cs="Arial"/>
        </w:rPr>
        <w:t>ne</w:t>
      </w:r>
      <w:proofErr w:type="gramEnd"/>
      <w:r w:rsidRPr="005F0EF6">
        <w:rPr>
          <w:rFonts w:ascii="Arial" w:eastAsiaTheme="minorHAnsi" w:hAnsi="Arial" w:cs="Arial"/>
        </w:rPr>
        <w:t xml:space="preserve"> pas divulguer les informations confidentielles à tout tiers  non autorisé ou non concerné par l’objet du marché,</w:t>
      </w:r>
    </w:p>
    <w:p w14:paraId="2070D037" w14:textId="77777777" w:rsidR="00FB4B83" w:rsidRPr="005F0EF6" w:rsidRDefault="00FB4B83" w:rsidP="005F0EF6">
      <w:pPr>
        <w:numPr>
          <w:ilvl w:val="0"/>
          <w:numId w:val="27"/>
        </w:numPr>
        <w:spacing w:after="120"/>
        <w:ind w:left="1281" w:hanging="357"/>
        <w:jc w:val="both"/>
        <w:rPr>
          <w:rFonts w:ascii="Arial" w:eastAsiaTheme="minorHAnsi" w:hAnsi="Arial" w:cs="Arial"/>
        </w:rPr>
      </w:pPr>
      <w:proofErr w:type="gramStart"/>
      <w:r w:rsidRPr="005F0EF6">
        <w:rPr>
          <w:rFonts w:ascii="Arial" w:eastAsiaTheme="minorHAnsi" w:hAnsi="Arial" w:cs="Arial"/>
        </w:rPr>
        <w:t>ne</w:t>
      </w:r>
      <w:proofErr w:type="gramEnd"/>
      <w:r w:rsidRPr="005F0EF6">
        <w:rPr>
          <w:rFonts w:ascii="Arial" w:eastAsiaTheme="minorHAnsi" w:hAnsi="Arial" w:cs="Arial"/>
        </w:rPr>
        <w:t xml:space="preserve"> pas utiliser les informations confidentielles pour toute action directe ou indirecte de conception, développement ou commercialisation de produits similaires ou concurrentiels à ceux de l’autre Partie,</w:t>
      </w:r>
    </w:p>
    <w:p w14:paraId="22F09384" w14:textId="77777777" w:rsidR="00FB4B83" w:rsidRPr="005F0EF6" w:rsidRDefault="00FB4B83" w:rsidP="005F0EF6">
      <w:pPr>
        <w:numPr>
          <w:ilvl w:val="0"/>
          <w:numId w:val="27"/>
        </w:numPr>
        <w:spacing w:after="120"/>
        <w:ind w:left="1281" w:hanging="357"/>
        <w:jc w:val="both"/>
        <w:rPr>
          <w:rFonts w:ascii="Arial" w:eastAsiaTheme="minorHAnsi" w:hAnsi="Arial" w:cs="Arial"/>
        </w:rPr>
      </w:pPr>
      <w:proofErr w:type="gramStart"/>
      <w:r w:rsidRPr="005F0EF6">
        <w:rPr>
          <w:rFonts w:ascii="Arial" w:eastAsiaTheme="minorHAnsi" w:hAnsi="Arial" w:cs="Arial"/>
        </w:rPr>
        <w:t>ne</w:t>
      </w:r>
      <w:proofErr w:type="gramEnd"/>
      <w:r w:rsidRPr="005F0EF6">
        <w:rPr>
          <w:rFonts w:ascii="Arial" w:eastAsiaTheme="minorHAnsi" w:hAnsi="Arial" w:cs="Arial"/>
        </w:rPr>
        <w:t xml:space="preserve"> divulguer les informations confidentielles qu’à ses seuls préposés ayant la nécessité de les connaître au titre de leur mission,</w:t>
      </w:r>
    </w:p>
    <w:p w14:paraId="0257F803" w14:textId="77777777" w:rsidR="00FB4B83" w:rsidRPr="005F0EF6" w:rsidRDefault="00FB4B83" w:rsidP="005F0EF6">
      <w:pPr>
        <w:numPr>
          <w:ilvl w:val="0"/>
          <w:numId w:val="27"/>
        </w:numPr>
        <w:spacing w:after="240"/>
        <w:ind w:left="1281" w:hanging="357"/>
        <w:jc w:val="both"/>
        <w:rPr>
          <w:rFonts w:ascii="Arial" w:eastAsiaTheme="minorHAnsi" w:hAnsi="Arial" w:cs="Arial"/>
        </w:rPr>
      </w:pPr>
      <w:proofErr w:type="gramStart"/>
      <w:r w:rsidRPr="005F0EF6">
        <w:rPr>
          <w:rFonts w:ascii="Arial" w:eastAsiaTheme="minorHAnsi" w:hAnsi="Arial" w:cs="Arial"/>
        </w:rPr>
        <w:t>ne</w:t>
      </w:r>
      <w:proofErr w:type="gramEnd"/>
      <w:r w:rsidRPr="005F0EF6">
        <w:rPr>
          <w:rFonts w:ascii="Arial" w:eastAsiaTheme="minorHAnsi" w:hAnsi="Arial" w:cs="Arial"/>
        </w:rPr>
        <w:t xml:space="preserve"> laisser accès aux informations confidentielles qu’à ceux de ses dirigeants, employés, mandataires, ou conseils devant y avoir accès pour la bonne exécution du marché et sous réserve du respect par ceux-ci de la présente obligation de confidentialité.</w:t>
      </w:r>
    </w:p>
    <w:p w14:paraId="03D24264" w14:textId="77777777" w:rsidR="00FB4B83" w:rsidRPr="005F0EF6" w:rsidRDefault="00FB4B83" w:rsidP="00FB4B83">
      <w:pPr>
        <w:spacing w:after="160" w:line="259" w:lineRule="auto"/>
        <w:jc w:val="both"/>
        <w:rPr>
          <w:rFonts w:ascii="Arial" w:eastAsiaTheme="minorHAnsi" w:hAnsi="Arial" w:cs="Arial"/>
        </w:rPr>
      </w:pPr>
      <w:r w:rsidRPr="005F0EF6">
        <w:rPr>
          <w:rFonts w:ascii="Arial" w:eastAsiaTheme="minorHAnsi" w:hAnsi="Arial" w:cs="Arial"/>
        </w:rPr>
        <w:t>3. Chacune des Parties est déliée de son obligation de confidentialité au cas où :</w:t>
      </w:r>
    </w:p>
    <w:p w14:paraId="3449ABC1" w14:textId="77777777" w:rsidR="00FB4B83" w:rsidRPr="005F0EF6" w:rsidRDefault="00FB4B83" w:rsidP="005F0EF6">
      <w:pPr>
        <w:numPr>
          <w:ilvl w:val="0"/>
          <w:numId w:val="28"/>
        </w:numPr>
        <w:spacing w:after="120"/>
        <w:ind w:left="1281" w:hanging="357"/>
        <w:jc w:val="both"/>
        <w:rPr>
          <w:rFonts w:ascii="Arial" w:eastAsiaTheme="minorHAnsi" w:hAnsi="Arial" w:cs="Arial"/>
        </w:rPr>
      </w:pPr>
      <w:proofErr w:type="gramStart"/>
      <w:r w:rsidRPr="005F0EF6">
        <w:rPr>
          <w:rFonts w:ascii="Arial" w:eastAsiaTheme="minorHAnsi" w:hAnsi="Arial" w:cs="Arial"/>
        </w:rPr>
        <w:t>la</w:t>
      </w:r>
      <w:proofErr w:type="gramEnd"/>
      <w:r w:rsidRPr="005F0EF6">
        <w:rPr>
          <w:rFonts w:ascii="Arial" w:eastAsiaTheme="minorHAnsi" w:hAnsi="Arial" w:cs="Arial"/>
        </w:rPr>
        <w:t xml:space="preserve"> divulgation des informations confidentielles serait exigée par la loi, les règlements, une décision judiciaire ou si cette divulgation était nécessaire pour mettre en œuvre ou prouver l’existence de droits en vertu du marché,</w:t>
      </w:r>
    </w:p>
    <w:p w14:paraId="094EE925" w14:textId="77777777" w:rsidR="00FB4B83" w:rsidRPr="005F0EF6" w:rsidRDefault="00FB4B83" w:rsidP="005F0EF6">
      <w:pPr>
        <w:numPr>
          <w:ilvl w:val="0"/>
          <w:numId w:val="28"/>
        </w:numPr>
        <w:spacing w:after="120"/>
        <w:ind w:left="1281" w:hanging="357"/>
        <w:jc w:val="both"/>
        <w:rPr>
          <w:rFonts w:ascii="Arial" w:eastAsiaTheme="minorHAnsi" w:hAnsi="Arial" w:cs="Arial"/>
        </w:rPr>
      </w:pPr>
      <w:proofErr w:type="gramStart"/>
      <w:r w:rsidRPr="005F0EF6">
        <w:rPr>
          <w:rFonts w:ascii="Arial" w:eastAsiaTheme="minorHAnsi" w:hAnsi="Arial" w:cs="Arial"/>
        </w:rPr>
        <w:t>les</w:t>
      </w:r>
      <w:proofErr w:type="gramEnd"/>
      <w:r w:rsidRPr="005F0EF6">
        <w:rPr>
          <w:rFonts w:ascii="Arial" w:eastAsiaTheme="minorHAnsi" w:hAnsi="Arial" w:cs="Arial"/>
        </w:rPr>
        <w:t xml:space="preserve"> informations confidentielles ont fait l’objet d’une mise à disposition au public assurée directement par l’autre Partie et sans restriction,</w:t>
      </w:r>
    </w:p>
    <w:p w14:paraId="3352D319" w14:textId="77777777" w:rsidR="00FB4B83" w:rsidRPr="005F0EF6" w:rsidRDefault="00FB4B83" w:rsidP="00FB4B83">
      <w:pPr>
        <w:numPr>
          <w:ilvl w:val="0"/>
          <w:numId w:val="28"/>
        </w:numPr>
        <w:spacing w:after="160" w:line="259" w:lineRule="auto"/>
        <w:jc w:val="both"/>
        <w:rPr>
          <w:rFonts w:ascii="Arial" w:eastAsiaTheme="minorHAnsi" w:hAnsi="Arial" w:cs="Arial"/>
        </w:rPr>
      </w:pPr>
      <w:proofErr w:type="gramStart"/>
      <w:r w:rsidRPr="005F0EF6">
        <w:rPr>
          <w:rFonts w:ascii="Arial" w:eastAsiaTheme="minorHAnsi" w:hAnsi="Arial" w:cs="Arial"/>
        </w:rPr>
        <w:t>les</w:t>
      </w:r>
      <w:proofErr w:type="gramEnd"/>
      <w:r w:rsidRPr="005F0EF6">
        <w:rPr>
          <w:rFonts w:ascii="Arial" w:eastAsiaTheme="minorHAnsi" w:hAnsi="Arial" w:cs="Arial"/>
        </w:rPr>
        <w:t xml:space="preserve"> informations confidentielles sont déjà connues du public, ou sont tombées dans le domaine public en dehors de toute intervention de l’autre Partie.</w:t>
      </w:r>
    </w:p>
    <w:p w14:paraId="0B792D15" w14:textId="77777777" w:rsidR="00FB4B83" w:rsidRPr="005F0EF6" w:rsidRDefault="00FB4B83" w:rsidP="00FB4B83">
      <w:pPr>
        <w:spacing w:after="160" w:line="259" w:lineRule="auto"/>
        <w:jc w:val="both"/>
        <w:rPr>
          <w:rFonts w:ascii="Arial" w:eastAsiaTheme="minorHAnsi" w:hAnsi="Arial" w:cs="Arial"/>
        </w:rPr>
      </w:pPr>
      <w:r w:rsidRPr="005F0EF6">
        <w:rPr>
          <w:rFonts w:ascii="Arial" w:eastAsiaTheme="minorHAnsi" w:hAnsi="Arial" w:cs="Arial"/>
        </w:rPr>
        <w:t>Chacune des Parties s’engage à respecter son obligation de confidentialité dès la signature du présent marché et pendant toute sa durée ainsi que pendant une période de cinq (5) ans à compter de la fin du présent marché et pour quelque cause que ce soit.</w:t>
      </w:r>
    </w:p>
    <w:p w14:paraId="42C322EF" w14:textId="77777777" w:rsidR="009B0A14" w:rsidRPr="00D827B8" w:rsidRDefault="009B0A14"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57" w:name="_Toc202189173"/>
      <w:bookmarkStart w:id="58" w:name="_Toc168919345"/>
      <w:bookmarkStart w:id="59" w:name="_Toc107413242"/>
      <w:r>
        <w:rPr>
          <w:rFonts w:ascii="Arial" w:hAnsi="Arial" w:cs="Arial"/>
          <w:b/>
          <w:bCs/>
          <w:snapToGrid w:val="0"/>
          <w:color w:val="005CA9"/>
        </w:rPr>
        <w:t>OBLIGATION DE DISCRETION</w:t>
      </w:r>
      <w:bookmarkEnd w:id="57"/>
    </w:p>
    <w:bookmarkEnd w:id="58"/>
    <w:bookmarkEnd w:id="59"/>
    <w:p w14:paraId="531FF1AB" w14:textId="77777777" w:rsidR="00FB4B83" w:rsidRPr="009B0A14" w:rsidRDefault="00FB4B83" w:rsidP="00FB4B83">
      <w:pPr>
        <w:spacing w:after="160" w:line="259" w:lineRule="auto"/>
        <w:jc w:val="both"/>
        <w:rPr>
          <w:rFonts w:ascii="Arial" w:eastAsiaTheme="minorHAnsi" w:hAnsi="Arial" w:cs="Arial"/>
        </w:rPr>
      </w:pPr>
      <w:r w:rsidRPr="009B0A14">
        <w:rPr>
          <w:rFonts w:ascii="Arial" w:eastAsiaTheme="minorHAnsi" w:hAnsi="Arial" w:cs="Arial"/>
        </w:rPr>
        <w:t>Dans le cadre des dispositions prises par le Pouvoir Adjudicateur, le Titulaire se soumet à toutes les obligations découlant des textes législatifs et réglementaires relatifs à la protection du secret professionnel.</w:t>
      </w:r>
    </w:p>
    <w:p w14:paraId="0B87102E" w14:textId="77777777" w:rsidR="00FB4B83" w:rsidRPr="009B0A14" w:rsidRDefault="00FB4B83" w:rsidP="00FB4B83">
      <w:pPr>
        <w:spacing w:after="160" w:line="259" w:lineRule="auto"/>
        <w:jc w:val="both"/>
        <w:rPr>
          <w:rFonts w:ascii="Arial" w:eastAsiaTheme="minorHAnsi" w:hAnsi="Arial" w:cs="Arial"/>
        </w:rPr>
      </w:pPr>
      <w:r w:rsidRPr="009B0A14">
        <w:rPr>
          <w:rFonts w:ascii="Arial" w:eastAsiaTheme="minorHAnsi" w:hAnsi="Arial" w:cs="Arial"/>
        </w:rPr>
        <w:t xml:space="preserve">Le Titulaire qui, à l’occasion de la livraison ou de l’exécution de la prestation, a reçu communication à titre confidentiel de renseignements, documents techniques, méthodes, procédés ou objets quelconques appartenant à l’Organisme ou aux occupants du site, est tenu de maintenir cette communication confidentielle. À cet effet le Titulaire se voit remettre au moment de la notification du marché, le document intitulé : « livret de sécurité du prestataire. » </w:t>
      </w:r>
    </w:p>
    <w:p w14:paraId="57846D21" w14:textId="77777777" w:rsidR="00FB4B83" w:rsidRPr="009B0A14" w:rsidRDefault="00FB4B83" w:rsidP="00FB4B83">
      <w:pPr>
        <w:spacing w:after="160" w:line="259" w:lineRule="auto"/>
        <w:jc w:val="both"/>
        <w:rPr>
          <w:rFonts w:ascii="Arial" w:eastAsiaTheme="minorHAnsi" w:hAnsi="Arial" w:cs="Arial"/>
        </w:rPr>
      </w:pPr>
      <w:r w:rsidRPr="009B0A14">
        <w:rPr>
          <w:rFonts w:ascii="Arial" w:eastAsiaTheme="minorHAnsi" w:hAnsi="Arial" w:cs="Arial"/>
        </w:rPr>
        <w:t>En cas de non-respect de cette obligation, le Titulaire s’expose aux poursuites pénales prévues par la législation en vigueur, sans préjudice des actions civiles en dommages et intérêts auxquels le Pouvoir Adjudicateur ou la personne affectée peut prétendre.</w:t>
      </w:r>
    </w:p>
    <w:p w14:paraId="0E5B8294" w14:textId="77777777" w:rsidR="00FB4B83" w:rsidRPr="009B0A14" w:rsidRDefault="00FB4B83" w:rsidP="00FB4B83">
      <w:pPr>
        <w:spacing w:after="160" w:line="259" w:lineRule="auto"/>
        <w:jc w:val="both"/>
        <w:rPr>
          <w:rFonts w:ascii="Arial" w:eastAsiaTheme="minorHAnsi" w:hAnsi="Arial" w:cs="Arial"/>
        </w:rPr>
      </w:pPr>
      <w:r w:rsidRPr="009B0A14">
        <w:rPr>
          <w:rFonts w:ascii="Arial" w:eastAsiaTheme="minorHAnsi" w:hAnsi="Arial" w:cs="Arial"/>
        </w:rPr>
        <w:t>En outre, le non-respect de cette clause peut conduire à la résiliation immédiate, de plein droit et sans indemnité du présent marché.</w:t>
      </w:r>
    </w:p>
    <w:p w14:paraId="67AD1758" w14:textId="77777777" w:rsidR="00FB4B83" w:rsidRPr="009B0A14" w:rsidRDefault="00FB4B83" w:rsidP="00FB4B83">
      <w:pPr>
        <w:spacing w:after="160" w:line="259" w:lineRule="auto"/>
        <w:jc w:val="both"/>
        <w:rPr>
          <w:rFonts w:ascii="Arial" w:eastAsiaTheme="minorHAnsi" w:hAnsi="Arial" w:cs="Arial"/>
        </w:rPr>
      </w:pPr>
      <w:r w:rsidRPr="009B0A14">
        <w:rPr>
          <w:rFonts w:ascii="Arial" w:eastAsiaTheme="minorHAnsi" w:hAnsi="Arial" w:cs="Arial"/>
        </w:rPr>
        <w:t>Le Titulaire s’assure que les sous-traitants placés sous sa responsabilité respectent cette clause.</w:t>
      </w:r>
    </w:p>
    <w:p w14:paraId="766571EB" w14:textId="77777777" w:rsidR="009B0A14" w:rsidRPr="00D827B8" w:rsidRDefault="009B0A14"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60" w:name="_Toc202189174"/>
      <w:bookmarkStart w:id="61" w:name="_Toc168919346"/>
      <w:bookmarkStart w:id="62" w:name="_Toc167978897"/>
      <w:bookmarkStart w:id="63" w:name="_Toc148447494"/>
      <w:bookmarkStart w:id="64" w:name="_Toc147997744"/>
      <w:bookmarkStart w:id="65" w:name="_Toc147737333"/>
      <w:bookmarkStart w:id="66" w:name="_Toc137822279"/>
      <w:r>
        <w:rPr>
          <w:rFonts w:ascii="Arial" w:hAnsi="Arial" w:cs="Arial"/>
          <w:b/>
          <w:bCs/>
          <w:snapToGrid w:val="0"/>
          <w:color w:val="005CA9"/>
        </w:rPr>
        <w:t>VIOLATIONS DES DONNEES A CARACTERE PERSONNEL</w:t>
      </w:r>
      <w:bookmarkEnd w:id="60"/>
    </w:p>
    <w:bookmarkEnd w:id="61"/>
    <w:bookmarkEnd w:id="62"/>
    <w:bookmarkEnd w:id="63"/>
    <w:bookmarkEnd w:id="64"/>
    <w:bookmarkEnd w:id="65"/>
    <w:bookmarkEnd w:id="66"/>
    <w:p w14:paraId="2CD0343E" w14:textId="77777777" w:rsidR="009B0A14" w:rsidRPr="00483A81" w:rsidRDefault="00FB4B83" w:rsidP="00483A81">
      <w:pPr>
        <w:spacing w:after="120"/>
        <w:jc w:val="both"/>
        <w:rPr>
          <w:rFonts w:ascii="Arial" w:eastAsiaTheme="minorHAnsi" w:hAnsi="Arial" w:cs="Arial"/>
        </w:rPr>
      </w:pPr>
      <w:r w:rsidRPr="00483A81">
        <w:rPr>
          <w:rFonts w:ascii="Arial" w:eastAsiaTheme="minorHAnsi" w:hAnsi="Arial" w:cs="Arial"/>
        </w:rPr>
        <w:t xml:space="preserve">Le Titulaire et/ou le sous-traitant notifient au Pouvoir Adjudicateur toute violation de données à caractère personnel dans un délai maximum de </w:t>
      </w:r>
      <w:r w:rsidR="009B0A14" w:rsidRPr="00483A81">
        <w:rPr>
          <w:rFonts w:ascii="Arial" w:eastAsiaTheme="minorHAnsi" w:hAnsi="Arial" w:cs="Arial"/>
        </w:rPr>
        <w:t>24</w:t>
      </w:r>
      <w:r w:rsidRPr="00483A81">
        <w:rPr>
          <w:rFonts w:ascii="Arial" w:eastAsiaTheme="minorHAnsi" w:hAnsi="Arial" w:cs="Arial"/>
        </w:rPr>
        <w:t xml:space="preserve"> heures après en avoir pris connaissance et par courrier électronique à l’adresse suivante : </w:t>
      </w:r>
    </w:p>
    <w:p w14:paraId="4A70E958" w14:textId="377B59F9" w:rsidR="00FB4B83" w:rsidRPr="002D4ED0" w:rsidRDefault="004E0BDC" w:rsidP="002D4ED0">
      <w:pPr>
        <w:pStyle w:val="Paragraphedeliste"/>
        <w:numPr>
          <w:ilvl w:val="0"/>
          <w:numId w:val="32"/>
        </w:numPr>
        <w:spacing w:after="120"/>
        <w:jc w:val="both"/>
        <w:rPr>
          <w:rFonts w:ascii="Arial" w:eastAsiaTheme="minorHAnsi" w:hAnsi="Arial" w:cs="Arial"/>
        </w:rPr>
      </w:pPr>
      <w:hyperlink r:id="rId9" w:history="1">
        <w:r w:rsidR="002D4ED0" w:rsidRPr="00C679C0">
          <w:rPr>
            <w:rStyle w:val="Lienhypertexte"/>
            <w:rFonts w:ascii="Arial" w:eastAsiaTheme="minorHAnsi" w:hAnsi="Arial" w:cs="Arial"/>
            <w:lang w:eastAsia="en-US"/>
          </w:rPr>
          <w:t>dpo.cpam-loireatlantique@assurance-maladie.fr</w:t>
        </w:r>
      </w:hyperlink>
      <w:r w:rsidR="002D4ED0">
        <w:rPr>
          <w:rFonts w:ascii="Arial" w:eastAsiaTheme="minorHAnsi" w:hAnsi="Arial" w:cs="Arial"/>
          <w:lang w:eastAsia="en-US"/>
        </w:rPr>
        <w:t xml:space="preserve"> </w:t>
      </w:r>
      <w:r w:rsidR="009B0A14" w:rsidRPr="002D4ED0">
        <w:rPr>
          <w:rFonts w:ascii="Arial" w:eastAsiaTheme="minorHAnsi" w:hAnsi="Arial" w:cs="Arial"/>
        </w:rPr>
        <w:t>pour la CPAM de Loire-Atlantique</w:t>
      </w:r>
      <w:r w:rsidR="00483A81" w:rsidRPr="002D4ED0">
        <w:rPr>
          <w:rFonts w:ascii="Arial" w:eastAsiaTheme="minorHAnsi" w:hAnsi="Arial" w:cs="Arial"/>
        </w:rPr>
        <w:t>,</w:t>
      </w:r>
    </w:p>
    <w:p w14:paraId="68B49EFF" w14:textId="1237679F" w:rsidR="00483A81" w:rsidRPr="002D4ED0" w:rsidRDefault="004E0BDC" w:rsidP="007C057F">
      <w:pPr>
        <w:pStyle w:val="Paragraphedeliste"/>
        <w:numPr>
          <w:ilvl w:val="0"/>
          <w:numId w:val="32"/>
        </w:numPr>
        <w:spacing w:after="120"/>
        <w:jc w:val="both"/>
        <w:rPr>
          <w:rFonts w:ascii="Arial" w:eastAsiaTheme="minorHAnsi" w:hAnsi="Arial" w:cs="Arial"/>
        </w:rPr>
      </w:pPr>
      <w:hyperlink r:id="rId10" w:history="1">
        <w:r w:rsidR="006D3262" w:rsidRPr="002D4ED0">
          <w:rPr>
            <w:rStyle w:val="Lienhypertexte"/>
            <w:rFonts w:ascii="Arial" w:eastAsiaTheme="minorHAnsi" w:hAnsi="Arial" w:cs="Arial"/>
          </w:rPr>
          <w:t>dpo.cpam-mayenne@assurance-maladie.fr</w:t>
        </w:r>
      </w:hyperlink>
      <w:r w:rsidR="006D3262" w:rsidRPr="002D4ED0">
        <w:rPr>
          <w:rFonts w:ascii="Arial" w:eastAsiaTheme="minorHAnsi" w:hAnsi="Arial" w:cs="Arial"/>
        </w:rPr>
        <w:t xml:space="preserve"> </w:t>
      </w:r>
      <w:r w:rsidR="00483A81" w:rsidRPr="002D4ED0">
        <w:rPr>
          <w:rFonts w:ascii="Arial" w:eastAsiaTheme="minorHAnsi" w:hAnsi="Arial" w:cs="Arial"/>
        </w:rPr>
        <w:t>pour la CPAM de Mayenne</w:t>
      </w:r>
      <w:r w:rsidR="002D4ED0">
        <w:rPr>
          <w:rFonts w:ascii="Arial" w:eastAsiaTheme="minorHAnsi" w:hAnsi="Arial" w:cs="Arial"/>
        </w:rPr>
        <w:t>,</w:t>
      </w:r>
    </w:p>
    <w:p w14:paraId="74448828" w14:textId="728F0125" w:rsidR="00483A81" w:rsidRPr="00483A81" w:rsidRDefault="004E0BDC" w:rsidP="00483A81">
      <w:pPr>
        <w:pStyle w:val="Paragraphedeliste"/>
        <w:numPr>
          <w:ilvl w:val="0"/>
          <w:numId w:val="32"/>
        </w:numPr>
        <w:spacing w:after="120"/>
        <w:jc w:val="both"/>
        <w:rPr>
          <w:rFonts w:ascii="Arial" w:eastAsiaTheme="minorHAnsi" w:hAnsi="Arial" w:cs="Arial"/>
        </w:rPr>
      </w:pPr>
      <w:hyperlink r:id="rId11" w:history="1">
        <w:r w:rsidR="00237753" w:rsidRPr="002D4ED0">
          <w:rPr>
            <w:rStyle w:val="Lienhypertexte"/>
            <w:rFonts w:ascii="Arial" w:eastAsiaTheme="minorHAnsi" w:hAnsi="Arial" w:cs="Arial"/>
          </w:rPr>
          <w:t>achats.cpam-vendee@assurance-maladie.fr</w:t>
        </w:r>
      </w:hyperlink>
      <w:r w:rsidR="00237753" w:rsidRPr="002D4ED0">
        <w:rPr>
          <w:rFonts w:ascii="Arial" w:eastAsiaTheme="minorHAnsi" w:hAnsi="Arial" w:cs="Arial"/>
        </w:rPr>
        <w:t xml:space="preserve">  </w:t>
      </w:r>
      <w:r w:rsidR="00483A81" w:rsidRPr="00483A81">
        <w:rPr>
          <w:rFonts w:ascii="Arial" w:eastAsiaTheme="minorHAnsi" w:hAnsi="Arial" w:cs="Arial"/>
        </w:rPr>
        <w:t xml:space="preserve"> pour la CPAM de Vendée</w:t>
      </w:r>
      <w:r w:rsidR="002D4ED0">
        <w:rPr>
          <w:rFonts w:ascii="Arial" w:eastAsiaTheme="minorHAnsi" w:hAnsi="Arial" w:cs="Arial"/>
        </w:rPr>
        <w:t>.</w:t>
      </w:r>
    </w:p>
    <w:p w14:paraId="0428597A" w14:textId="77777777" w:rsidR="00FB4B83" w:rsidRPr="00483A81" w:rsidRDefault="00FB4B83" w:rsidP="00FB4B83">
      <w:pPr>
        <w:spacing w:after="160" w:line="259" w:lineRule="auto"/>
        <w:jc w:val="both"/>
        <w:rPr>
          <w:rFonts w:ascii="Arial" w:eastAsiaTheme="minorHAnsi" w:hAnsi="Arial" w:cs="Arial"/>
        </w:rPr>
      </w:pPr>
      <w:r w:rsidRPr="00483A81">
        <w:rPr>
          <w:rFonts w:ascii="Arial" w:eastAsiaTheme="minorHAnsi" w:hAnsi="Arial" w:cs="Arial"/>
        </w:rPr>
        <w:t>Cette notification est accompagnée de toute documentation utile afin de permettre au Pouvoir Adjudicateur, si nécessaire, de notifier cette violation à l’autorité de contrôle compétente.</w:t>
      </w:r>
    </w:p>
    <w:p w14:paraId="1AFD4303" w14:textId="77777777" w:rsidR="00855FC7" w:rsidRPr="00D827B8" w:rsidRDefault="00855FC7"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67" w:name="_Toc202189175"/>
      <w:bookmarkStart w:id="68" w:name="_Toc168919347"/>
      <w:bookmarkStart w:id="69" w:name="_Toc107413243"/>
      <w:bookmarkStart w:id="70" w:name="_Toc103605281"/>
      <w:r>
        <w:rPr>
          <w:rFonts w:ascii="Arial" w:hAnsi="Arial" w:cs="Arial"/>
          <w:b/>
          <w:bCs/>
          <w:snapToGrid w:val="0"/>
          <w:color w:val="005CA9"/>
        </w:rPr>
        <w:t>RESPECT DES PRINCIPES DE LA REPUBLIQUE</w:t>
      </w:r>
      <w:bookmarkEnd w:id="67"/>
    </w:p>
    <w:bookmarkEnd w:id="68"/>
    <w:bookmarkEnd w:id="69"/>
    <w:bookmarkEnd w:id="70"/>
    <w:p w14:paraId="01008B95" w14:textId="77777777" w:rsidR="00FB4B83" w:rsidRPr="00855FC7" w:rsidRDefault="00FB4B83" w:rsidP="00FB4B83">
      <w:pPr>
        <w:spacing w:after="160" w:line="259" w:lineRule="auto"/>
        <w:jc w:val="both"/>
        <w:rPr>
          <w:rFonts w:ascii="Arial" w:eastAsiaTheme="minorHAnsi" w:hAnsi="Arial" w:cs="Arial"/>
        </w:rPr>
      </w:pPr>
      <w:r w:rsidRPr="00855FC7">
        <w:rPr>
          <w:rFonts w:ascii="Arial" w:eastAsiaTheme="minorHAnsi" w:hAnsi="Arial" w:cs="Arial"/>
        </w:rPr>
        <w:t>Le</w:t>
      </w:r>
      <w:r w:rsidR="00855FC7" w:rsidRPr="00855FC7">
        <w:rPr>
          <w:rFonts w:ascii="Arial" w:eastAsiaTheme="minorHAnsi" w:hAnsi="Arial" w:cs="Arial"/>
        </w:rPr>
        <w:t xml:space="preserve"> </w:t>
      </w:r>
      <w:r w:rsidRPr="00855FC7">
        <w:rPr>
          <w:rFonts w:ascii="Arial" w:eastAsiaTheme="minorHAnsi" w:hAnsi="Arial" w:cs="Arial"/>
        </w:rPr>
        <w:t>présent marché confie à son Titulaire l’exécution de tout ou partie d’un service public.</w:t>
      </w:r>
    </w:p>
    <w:p w14:paraId="0CF77D2B" w14:textId="77777777" w:rsidR="00FB4B83" w:rsidRPr="00855FC7" w:rsidRDefault="00FB4B83" w:rsidP="00855FC7">
      <w:pPr>
        <w:spacing w:after="120"/>
        <w:jc w:val="both"/>
        <w:rPr>
          <w:rFonts w:ascii="Arial" w:eastAsiaTheme="minorHAnsi" w:hAnsi="Arial" w:cs="Arial"/>
        </w:rPr>
      </w:pPr>
      <w:r w:rsidRPr="00855FC7">
        <w:rPr>
          <w:rFonts w:ascii="Arial" w:eastAsiaTheme="minorHAnsi" w:hAnsi="Arial" w:cs="Arial"/>
        </w:rPr>
        <w:t xml:space="preserve">Par conséquent, conformément à la loi n°2021-1109 du 24 août 2021 confortant le respect des principes de la République, le Titulaire doit prendre les mesures nécessaires permettant : </w:t>
      </w:r>
    </w:p>
    <w:p w14:paraId="0D898A48" w14:textId="77777777" w:rsidR="00FB4B83" w:rsidRPr="00855FC7" w:rsidRDefault="00FB4B83" w:rsidP="00855FC7">
      <w:pPr>
        <w:numPr>
          <w:ilvl w:val="0"/>
          <w:numId w:val="29"/>
        </w:numPr>
        <w:spacing w:after="120"/>
        <w:ind w:left="714" w:hanging="357"/>
        <w:jc w:val="both"/>
        <w:rPr>
          <w:rFonts w:ascii="Arial" w:eastAsiaTheme="minorHAnsi" w:hAnsi="Arial" w:cs="Arial"/>
        </w:rPr>
      </w:pPr>
      <w:proofErr w:type="gramStart"/>
      <w:r w:rsidRPr="00855FC7">
        <w:rPr>
          <w:rFonts w:ascii="Arial" w:eastAsiaTheme="minorHAnsi" w:hAnsi="Arial" w:cs="Arial"/>
        </w:rPr>
        <w:t>d’assurer</w:t>
      </w:r>
      <w:proofErr w:type="gramEnd"/>
      <w:r w:rsidRPr="00855FC7">
        <w:rPr>
          <w:rFonts w:ascii="Arial" w:eastAsiaTheme="minorHAnsi" w:hAnsi="Arial" w:cs="Arial"/>
        </w:rPr>
        <w:t xml:space="preserve"> l’égalité des usagers vis-à-vis du service public,</w:t>
      </w:r>
    </w:p>
    <w:p w14:paraId="708A98D9" w14:textId="77777777" w:rsidR="00FB4B83" w:rsidRPr="00855FC7" w:rsidRDefault="00FB4B83" w:rsidP="00FB4B83">
      <w:pPr>
        <w:numPr>
          <w:ilvl w:val="0"/>
          <w:numId w:val="29"/>
        </w:numPr>
        <w:spacing w:after="160" w:line="259" w:lineRule="auto"/>
        <w:jc w:val="both"/>
        <w:rPr>
          <w:rFonts w:ascii="Arial" w:eastAsiaTheme="minorHAnsi" w:hAnsi="Arial" w:cs="Arial"/>
        </w:rPr>
      </w:pPr>
      <w:proofErr w:type="gramStart"/>
      <w:r w:rsidRPr="00855FC7">
        <w:rPr>
          <w:rFonts w:ascii="Arial" w:eastAsiaTheme="minorHAnsi" w:hAnsi="Arial" w:cs="Arial"/>
        </w:rPr>
        <w:t>de</w:t>
      </w:r>
      <w:proofErr w:type="gramEnd"/>
      <w:r w:rsidRPr="00855FC7">
        <w:rPr>
          <w:rFonts w:ascii="Arial" w:eastAsiaTheme="minorHAnsi" w:hAnsi="Arial" w:cs="Arial"/>
        </w:rPr>
        <w:t xml:space="preserve"> respecter les principes de laïcité et de neutralité dans le cadre de l’exécution de ce service.</w:t>
      </w:r>
    </w:p>
    <w:p w14:paraId="1016B73B" w14:textId="77777777" w:rsidR="00FB4B83" w:rsidRPr="00855FC7" w:rsidRDefault="00FB4B83" w:rsidP="00FB4B83">
      <w:pPr>
        <w:spacing w:after="160" w:line="259" w:lineRule="auto"/>
        <w:jc w:val="both"/>
        <w:rPr>
          <w:rFonts w:ascii="Arial" w:eastAsiaTheme="minorHAnsi" w:hAnsi="Arial" w:cs="Arial"/>
        </w:rPr>
      </w:pPr>
      <w:r w:rsidRPr="00855FC7">
        <w:rPr>
          <w:rFonts w:ascii="Arial" w:eastAsiaTheme="minorHAnsi" w:hAnsi="Arial" w:cs="Arial"/>
        </w:rPr>
        <w:t xml:space="preserve">Cette disposition s’applique également pour les </w:t>
      </w:r>
      <w:proofErr w:type="spellStart"/>
      <w:r w:rsidRPr="00855FC7">
        <w:rPr>
          <w:rFonts w:ascii="Arial" w:eastAsiaTheme="minorHAnsi" w:hAnsi="Arial" w:cs="Arial"/>
        </w:rPr>
        <w:t>co-traitants</w:t>
      </w:r>
      <w:proofErr w:type="spellEnd"/>
      <w:r w:rsidRPr="00855FC7">
        <w:rPr>
          <w:rFonts w:ascii="Arial" w:eastAsiaTheme="minorHAnsi" w:hAnsi="Arial" w:cs="Arial"/>
        </w:rPr>
        <w:t xml:space="preserve"> et les sous-traitants.</w:t>
      </w:r>
    </w:p>
    <w:p w14:paraId="52800E00" w14:textId="77777777" w:rsidR="00712908" w:rsidRPr="00D827B8" w:rsidRDefault="00712908"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71" w:name="_Toc202189176"/>
      <w:bookmarkStart w:id="72" w:name="_Toc168919348"/>
      <w:r>
        <w:rPr>
          <w:rFonts w:ascii="Arial" w:hAnsi="Arial" w:cs="Arial"/>
          <w:b/>
          <w:bCs/>
          <w:snapToGrid w:val="0"/>
          <w:color w:val="005CA9"/>
        </w:rPr>
        <w:t>RESILIATION</w:t>
      </w:r>
      <w:bookmarkEnd w:id="71"/>
    </w:p>
    <w:bookmarkEnd w:id="72"/>
    <w:p w14:paraId="15A5FF5A" w14:textId="77777777" w:rsidR="00FB4B83" w:rsidRPr="00712908" w:rsidRDefault="00FB4B83" w:rsidP="00FB4B83">
      <w:pPr>
        <w:spacing w:after="160" w:line="259" w:lineRule="auto"/>
        <w:jc w:val="both"/>
        <w:rPr>
          <w:rFonts w:ascii="Arial" w:eastAsiaTheme="minorHAnsi" w:hAnsi="Arial" w:cs="Arial"/>
        </w:rPr>
      </w:pPr>
      <w:r w:rsidRPr="00712908">
        <w:rPr>
          <w:rFonts w:ascii="Arial" w:eastAsiaTheme="minorHAnsi" w:hAnsi="Arial" w:cs="Arial"/>
        </w:rPr>
        <w:t>Dans le cas où le Titulaire ne respecte pas ses obligations contractuelles, ou en cas de faute, le Pouvoir Adjudicateur est en droit de résilier le marché de plein droit dans les conditions prévues au chapitre 7 du CCAG-FCS.</w:t>
      </w:r>
    </w:p>
    <w:p w14:paraId="1C41E202" w14:textId="77777777" w:rsidR="00AB47E6" w:rsidRPr="00AB47E6" w:rsidRDefault="00AB47E6" w:rsidP="00884E8A">
      <w:pPr>
        <w:pStyle w:val="Titre2"/>
        <w:numPr>
          <w:ilvl w:val="1"/>
          <w:numId w:val="1"/>
        </w:numPr>
        <w:spacing w:before="240" w:after="240"/>
        <w:ind w:left="1276" w:hanging="508"/>
        <w:rPr>
          <w:rFonts w:ascii="Arial" w:eastAsia="Times New Roman" w:hAnsi="Arial" w:cs="Arial"/>
          <w:sz w:val="20"/>
          <w:szCs w:val="20"/>
        </w:rPr>
      </w:pPr>
      <w:bookmarkStart w:id="73" w:name="_Toc202189177"/>
      <w:bookmarkStart w:id="74" w:name="_Toc18659918"/>
      <w:bookmarkStart w:id="75" w:name="_Toc168919349"/>
      <w:bookmarkStart w:id="76" w:name="_Toc167978900"/>
      <w:r w:rsidRPr="00AB47E6">
        <w:rPr>
          <w:rFonts w:ascii="Arial" w:eastAsiaTheme="minorHAnsi" w:hAnsi="Arial" w:cs="Arial"/>
          <w:sz w:val="20"/>
          <w:szCs w:val="20"/>
        </w:rPr>
        <w:t>Résiliation pour faute – Exécution par défaut</w:t>
      </w:r>
      <w:bookmarkEnd w:id="73"/>
    </w:p>
    <w:bookmarkEnd w:id="74"/>
    <w:bookmarkEnd w:id="75"/>
    <w:bookmarkEnd w:id="76"/>
    <w:p w14:paraId="2688370D" w14:textId="77777777" w:rsidR="00FB4B83" w:rsidRPr="00AB47E6" w:rsidRDefault="00FB4B83" w:rsidP="00FB4B83">
      <w:pPr>
        <w:spacing w:after="160" w:line="259" w:lineRule="auto"/>
        <w:jc w:val="both"/>
        <w:rPr>
          <w:rFonts w:ascii="Arial" w:eastAsiaTheme="minorHAnsi" w:hAnsi="Arial" w:cs="Arial"/>
        </w:rPr>
      </w:pPr>
      <w:r w:rsidRPr="00AB47E6">
        <w:rPr>
          <w:rFonts w:ascii="Arial" w:eastAsiaTheme="minorHAnsi" w:hAnsi="Arial" w:cs="Arial"/>
        </w:rPr>
        <w:t>En cas de résiliation du marché pour faute ou inexécution de ses obligations contractuelles, l’exécution des prestations sera assurée par une tierce entreprise aux frais et risques du Titulaire.</w:t>
      </w:r>
    </w:p>
    <w:p w14:paraId="52B4BCC5" w14:textId="77777777" w:rsidR="00FB4B83" w:rsidRPr="00AB47E6" w:rsidRDefault="00FB4B83" w:rsidP="00FB4B83">
      <w:pPr>
        <w:spacing w:after="160" w:line="259" w:lineRule="auto"/>
        <w:jc w:val="both"/>
        <w:rPr>
          <w:rFonts w:ascii="Arial" w:eastAsiaTheme="minorHAnsi" w:hAnsi="Arial" w:cs="Arial"/>
        </w:rPr>
      </w:pPr>
      <w:r w:rsidRPr="00AB47E6">
        <w:rPr>
          <w:rFonts w:ascii="Arial" w:eastAsiaTheme="minorHAnsi" w:hAnsi="Arial" w:cs="Arial"/>
        </w:rPr>
        <w:t>Par dérogation à l’article 45 du CCAG-FCS, les frais comprennent notamment les surcoûts engendrés par la procédure de passation d’un nouveau marché et le surcoût résultant de l’exécution du marché par un tiers.</w:t>
      </w:r>
    </w:p>
    <w:p w14:paraId="7ABAC39B" w14:textId="77777777" w:rsidR="00FB4B83" w:rsidRPr="00AB47E6" w:rsidRDefault="00FB4B83" w:rsidP="00FB4B83">
      <w:pPr>
        <w:spacing w:after="160" w:line="259" w:lineRule="auto"/>
        <w:jc w:val="both"/>
        <w:rPr>
          <w:rFonts w:ascii="Arial" w:eastAsiaTheme="minorHAnsi" w:hAnsi="Arial" w:cs="Arial"/>
        </w:rPr>
      </w:pPr>
      <w:r w:rsidRPr="00AB47E6">
        <w:rPr>
          <w:rFonts w:ascii="Arial" w:eastAsiaTheme="minorHAnsi" w:hAnsi="Arial" w:cs="Arial"/>
        </w:rPr>
        <w:t>Une mise en demeure préalable est adressée au Titulaire du marché en recommandé avec accusé de réception. Y figurent les motifs de cette mise en demeure, l’indication d’un délai d’exécution raisonnable ainsi que la sanction envisagée en cas de manquement avéré, à savoir la résiliation du marché aux frais et risques.</w:t>
      </w:r>
    </w:p>
    <w:p w14:paraId="61BFE5FE" w14:textId="77777777" w:rsidR="00CD0319" w:rsidRPr="00AB47E6" w:rsidRDefault="00CD0319" w:rsidP="00884E8A">
      <w:pPr>
        <w:pStyle w:val="Titre2"/>
        <w:numPr>
          <w:ilvl w:val="1"/>
          <w:numId w:val="1"/>
        </w:numPr>
        <w:spacing w:before="240" w:after="240"/>
        <w:ind w:left="1276"/>
        <w:rPr>
          <w:rFonts w:ascii="Arial" w:eastAsia="Times New Roman" w:hAnsi="Arial" w:cs="Arial"/>
          <w:sz w:val="20"/>
          <w:szCs w:val="20"/>
        </w:rPr>
      </w:pPr>
      <w:bookmarkStart w:id="77" w:name="_Toc202189178"/>
      <w:bookmarkStart w:id="78" w:name="_Toc168919350"/>
      <w:bookmarkStart w:id="79" w:name="_Toc167978901"/>
      <w:bookmarkStart w:id="80" w:name="_Toc510519189"/>
      <w:r w:rsidRPr="00AB47E6">
        <w:rPr>
          <w:rFonts w:ascii="Arial" w:eastAsiaTheme="minorHAnsi" w:hAnsi="Arial" w:cs="Arial"/>
          <w:sz w:val="20"/>
          <w:szCs w:val="20"/>
        </w:rPr>
        <w:t xml:space="preserve">Résiliation </w:t>
      </w:r>
      <w:r w:rsidRPr="00CD0319">
        <w:rPr>
          <w:rFonts w:ascii="Arial" w:eastAsiaTheme="minorHAnsi" w:hAnsi="Arial" w:cs="Arial"/>
          <w:sz w:val="20"/>
          <w:szCs w:val="20"/>
        </w:rPr>
        <w:t>pour cumul de pénalités</w:t>
      </w:r>
      <w:bookmarkEnd w:id="77"/>
    </w:p>
    <w:bookmarkEnd w:id="78"/>
    <w:bookmarkEnd w:id="79"/>
    <w:bookmarkEnd w:id="80"/>
    <w:p w14:paraId="19E73CAF" w14:textId="77777777" w:rsidR="00FB4B83" w:rsidRPr="00CD0319" w:rsidRDefault="00200808" w:rsidP="00FB4B83">
      <w:pPr>
        <w:spacing w:after="160" w:line="259" w:lineRule="auto"/>
        <w:jc w:val="both"/>
        <w:rPr>
          <w:rFonts w:ascii="Arial" w:eastAsiaTheme="minorHAnsi" w:hAnsi="Arial" w:cs="Arial"/>
        </w:rPr>
      </w:pPr>
      <w:r>
        <w:rPr>
          <w:rFonts w:ascii="Arial" w:eastAsiaTheme="minorHAnsi" w:hAnsi="Arial" w:cs="Arial"/>
        </w:rPr>
        <w:t>Par dérogation à l’article 14</w:t>
      </w:r>
      <w:r w:rsidR="00FB4B83" w:rsidRPr="00CD0319">
        <w:rPr>
          <w:rFonts w:ascii="Arial" w:eastAsiaTheme="minorHAnsi" w:hAnsi="Arial" w:cs="Arial"/>
        </w:rPr>
        <w:t xml:space="preserve"> du CCAG-FCS, lorsque le cumul annuel des pénalités est supérieur ou égal à vingt pour cent (20%) du montant annuel de la prestation, le Pouvoir Adjudicateur peut résilier le marché, à tout moment, aux frais et risques du Titulaire.</w:t>
      </w:r>
    </w:p>
    <w:p w14:paraId="570FBF45" w14:textId="77777777" w:rsidR="00FB4B83" w:rsidRPr="00CD0319" w:rsidRDefault="00FB4B83" w:rsidP="00FB4B83">
      <w:pPr>
        <w:spacing w:after="160" w:line="259" w:lineRule="auto"/>
        <w:jc w:val="both"/>
        <w:rPr>
          <w:rFonts w:ascii="Arial" w:eastAsiaTheme="minorHAnsi" w:hAnsi="Arial" w:cs="Arial"/>
        </w:rPr>
      </w:pPr>
      <w:r w:rsidRPr="00CD0319">
        <w:rPr>
          <w:rFonts w:ascii="Arial" w:eastAsiaTheme="minorHAnsi" w:hAnsi="Arial" w:cs="Arial"/>
        </w:rPr>
        <w:t>En cas de résiliation pour cumul de pénalités, l’exécution des prestations sera assurée par une tierce entreprise aux frais et risques du Titulaire.</w:t>
      </w:r>
    </w:p>
    <w:p w14:paraId="12298EAA" w14:textId="77777777" w:rsidR="00FB4B83" w:rsidRPr="00CD0319" w:rsidRDefault="00FB4B83" w:rsidP="00FB4B83">
      <w:pPr>
        <w:spacing w:after="160" w:line="259" w:lineRule="auto"/>
        <w:jc w:val="both"/>
        <w:rPr>
          <w:rFonts w:ascii="Arial" w:eastAsiaTheme="minorHAnsi" w:hAnsi="Arial" w:cs="Arial"/>
        </w:rPr>
      </w:pPr>
      <w:r w:rsidRPr="00CD0319">
        <w:rPr>
          <w:rFonts w:ascii="Arial" w:eastAsiaTheme="minorHAnsi" w:hAnsi="Arial" w:cs="Arial"/>
        </w:rPr>
        <w:t>Par dérogation à l’article 45 du CCAG-FCS, les frais comprennent notamment les surcoûts engendrés par la procédure de passation d’un nouveau marché et le surcoût résultant de l’exécution du marché par un tiers.</w:t>
      </w:r>
    </w:p>
    <w:p w14:paraId="5F52C601" w14:textId="77777777" w:rsidR="00200808" w:rsidRPr="00AB47E6" w:rsidRDefault="00200808" w:rsidP="00884E8A">
      <w:pPr>
        <w:pStyle w:val="Titre2"/>
        <w:numPr>
          <w:ilvl w:val="1"/>
          <w:numId w:val="1"/>
        </w:numPr>
        <w:spacing w:before="240" w:after="240"/>
        <w:ind w:left="1276"/>
        <w:rPr>
          <w:rFonts w:ascii="Arial" w:eastAsia="Times New Roman" w:hAnsi="Arial" w:cs="Arial"/>
          <w:sz w:val="20"/>
          <w:szCs w:val="20"/>
        </w:rPr>
      </w:pPr>
      <w:bookmarkStart w:id="81" w:name="_Toc202189179"/>
      <w:r w:rsidRPr="00AB47E6">
        <w:rPr>
          <w:rFonts w:ascii="Arial" w:eastAsiaTheme="minorHAnsi" w:hAnsi="Arial" w:cs="Arial"/>
          <w:sz w:val="20"/>
          <w:szCs w:val="20"/>
        </w:rPr>
        <w:t xml:space="preserve">Résiliation </w:t>
      </w:r>
      <w:r w:rsidRPr="00CD0319">
        <w:rPr>
          <w:rFonts w:ascii="Arial" w:eastAsiaTheme="minorHAnsi" w:hAnsi="Arial" w:cs="Arial"/>
          <w:sz w:val="20"/>
          <w:szCs w:val="20"/>
        </w:rPr>
        <w:t xml:space="preserve">pour </w:t>
      </w:r>
      <w:r>
        <w:rPr>
          <w:rFonts w:ascii="Arial" w:eastAsiaTheme="minorHAnsi" w:hAnsi="Arial" w:cs="Arial"/>
          <w:sz w:val="20"/>
          <w:szCs w:val="20"/>
        </w:rPr>
        <w:t>motif d’intérêt général</w:t>
      </w:r>
      <w:bookmarkEnd w:id="81"/>
    </w:p>
    <w:p w14:paraId="058301B0" w14:textId="77777777" w:rsidR="00FB4B83" w:rsidRPr="00200808" w:rsidRDefault="00FB4B83" w:rsidP="00FB4B83">
      <w:pPr>
        <w:spacing w:after="160" w:line="259" w:lineRule="auto"/>
        <w:jc w:val="both"/>
        <w:rPr>
          <w:rFonts w:ascii="Arial" w:eastAsiaTheme="minorHAnsi" w:hAnsi="Arial" w:cs="Arial"/>
        </w:rPr>
      </w:pPr>
      <w:r w:rsidRPr="00200808">
        <w:rPr>
          <w:rFonts w:ascii="Arial" w:eastAsiaTheme="minorHAnsi" w:hAnsi="Arial" w:cs="Arial"/>
        </w:rPr>
        <w:t xml:space="preserve">Outre les cas de résiliation mentionnés dans le présent document, le Pouvoir Adjudicateur peut également mettre fin, à tout moment, à l’exécution des prestations pour un motif d’intérêt général fondé sur une réorganisation du service, une évolution de fonctionnement, des techniques, des besoins ou de politique de l’établissement. Dans ce cas, par dérogation à l’article 42 du CCAG-FCS, cette résiliation n’ouvre pas droit à indemnisation du Titulaire sauf si ce dernier apporte les justifications utiles et nécessaires des frais et investissements éventuellement engagés pour l’exécution du marché jusqu’à son terme qui n’auraient pas été prises en compte dans le décompte de résiliation. </w:t>
      </w:r>
    </w:p>
    <w:p w14:paraId="0DE470F1" w14:textId="77777777" w:rsidR="00200808" w:rsidRPr="00D827B8" w:rsidRDefault="00200808"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82" w:name="_Toc202189180"/>
      <w:bookmarkStart w:id="83" w:name="_Toc168919352"/>
      <w:r>
        <w:rPr>
          <w:rFonts w:ascii="Arial" w:hAnsi="Arial" w:cs="Arial"/>
          <w:b/>
          <w:bCs/>
          <w:snapToGrid w:val="0"/>
          <w:color w:val="005CA9"/>
        </w:rPr>
        <w:lastRenderedPageBreak/>
        <w:t>REDRESSEMENT OU LIQUIDATION JUDICIAIRE</w:t>
      </w:r>
      <w:bookmarkEnd w:id="82"/>
    </w:p>
    <w:bookmarkEnd w:id="83"/>
    <w:p w14:paraId="0FCD8347" w14:textId="77777777" w:rsidR="00FB4B83" w:rsidRPr="000C6BDE" w:rsidRDefault="00FB4B83" w:rsidP="00FB4B83">
      <w:pPr>
        <w:spacing w:after="160" w:line="259" w:lineRule="auto"/>
        <w:jc w:val="both"/>
        <w:rPr>
          <w:rFonts w:ascii="Arial" w:eastAsiaTheme="minorHAnsi" w:hAnsi="Arial" w:cs="Arial"/>
        </w:rPr>
      </w:pPr>
      <w:r w:rsidRPr="000C6BDE">
        <w:rPr>
          <w:rFonts w:ascii="Arial" w:eastAsiaTheme="minorHAnsi" w:hAnsi="Arial" w:cs="Arial"/>
        </w:rPr>
        <w:t>Dans le cas où le Titulaire du marché est en redressement ou liquidation judiciaire, le Pouvoir Adjudicateur est en droit de résilier le marché de plein droit dans les conditions prévues à l’article 39.2 du CCAG-FCS.</w:t>
      </w:r>
    </w:p>
    <w:p w14:paraId="5A31F755" w14:textId="77777777" w:rsidR="000C6BDE" w:rsidRPr="00D827B8" w:rsidRDefault="000C6BDE"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84" w:name="_Toc202189181"/>
      <w:r>
        <w:rPr>
          <w:rFonts w:ascii="Arial" w:hAnsi="Arial" w:cs="Arial"/>
          <w:b/>
          <w:bCs/>
          <w:snapToGrid w:val="0"/>
          <w:color w:val="005CA9"/>
        </w:rPr>
        <w:t>CESSION DES ACTIVITES DU TITULAIRE</w:t>
      </w:r>
      <w:bookmarkEnd w:id="84"/>
    </w:p>
    <w:p w14:paraId="49EA6F17" w14:textId="77777777" w:rsidR="00FB4B83" w:rsidRDefault="00FB4B83" w:rsidP="00FB4B83">
      <w:pPr>
        <w:spacing w:after="160" w:line="259" w:lineRule="auto"/>
        <w:jc w:val="both"/>
        <w:rPr>
          <w:rFonts w:ascii="Arial" w:eastAsiaTheme="minorHAnsi" w:hAnsi="Arial" w:cs="Arial"/>
        </w:rPr>
      </w:pPr>
      <w:r w:rsidRPr="000C6BDE">
        <w:rPr>
          <w:rFonts w:ascii="Arial" w:eastAsiaTheme="minorHAnsi" w:hAnsi="Arial" w:cs="Arial"/>
        </w:rPr>
        <w:t>En cas de cession des activités du Titulaire à un autre prestataire, le Pouvoir Adjudicateur peut refuser la poursuite du marché. En cas d’acceptation, le nouveau Titulaire doit obligatoirement poursuivre l’exécution du marché selon les mêmes conditions.</w:t>
      </w:r>
    </w:p>
    <w:p w14:paraId="41B49ED2" w14:textId="77777777" w:rsidR="000C6BDE" w:rsidRPr="00D827B8" w:rsidRDefault="000C6BDE"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85" w:name="_Toc202189182"/>
      <w:r>
        <w:rPr>
          <w:rFonts w:ascii="Arial" w:hAnsi="Arial" w:cs="Arial"/>
          <w:b/>
          <w:bCs/>
          <w:snapToGrid w:val="0"/>
          <w:color w:val="005CA9"/>
        </w:rPr>
        <w:t>DIFFERENDS OU LITIGES – ATTRIBUTION DE JURIDICTION</w:t>
      </w:r>
      <w:bookmarkEnd w:id="85"/>
    </w:p>
    <w:p w14:paraId="493DB37B" w14:textId="77777777" w:rsidR="00FB4B83" w:rsidRPr="000C6BDE" w:rsidRDefault="00FB4B83" w:rsidP="00FB4B83">
      <w:pPr>
        <w:numPr>
          <w:ilvl w:val="0"/>
          <w:numId w:val="30"/>
        </w:numPr>
        <w:spacing w:after="160" w:line="259" w:lineRule="auto"/>
        <w:jc w:val="both"/>
        <w:rPr>
          <w:rFonts w:ascii="Arial" w:eastAsiaTheme="minorHAnsi" w:hAnsi="Arial" w:cs="Arial"/>
        </w:rPr>
      </w:pPr>
      <w:r w:rsidRPr="000C6BDE">
        <w:rPr>
          <w:rFonts w:ascii="Arial" w:eastAsiaTheme="minorHAnsi" w:hAnsi="Arial" w:cs="Arial"/>
        </w:rPr>
        <w:t>Le droit applicable au présent marché est le droit français.</w:t>
      </w:r>
    </w:p>
    <w:p w14:paraId="5F1B63AD" w14:textId="77777777" w:rsidR="00FB4B83" w:rsidRPr="000C6BDE" w:rsidRDefault="00FB4B83" w:rsidP="00FB4B83">
      <w:pPr>
        <w:numPr>
          <w:ilvl w:val="0"/>
          <w:numId w:val="30"/>
        </w:numPr>
        <w:spacing w:after="160" w:line="259" w:lineRule="auto"/>
        <w:jc w:val="both"/>
        <w:rPr>
          <w:rFonts w:ascii="Arial" w:eastAsiaTheme="minorHAnsi" w:hAnsi="Arial" w:cs="Arial"/>
        </w:rPr>
      </w:pPr>
      <w:r w:rsidRPr="000C6BDE">
        <w:rPr>
          <w:rFonts w:ascii="Arial" w:eastAsiaTheme="minorHAnsi" w:hAnsi="Arial" w:cs="Arial"/>
        </w:rPr>
        <w:t>Les différends ou litiges liés à l’exécution du présent marché font l’objet d’une médiation conformément au décret du 19 décembre 2012 ou d’une tentative de règlement devant le comité consultatif de règlement amiable des litiges (CCRA).</w:t>
      </w:r>
    </w:p>
    <w:p w14:paraId="38CBD690" w14:textId="5E1B43B4" w:rsidR="000C6BDE" w:rsidRPr="000C6BDE" w:rsidRDefault="00FB4B83" w:rsidP="000C6BDE">
      <w:pPr>
        <w:spacing w:after="240"/>
        <w:jc w:val="both"/>
        <w:rPr>
          <w:rFonts w:ascii="Arial" w:hAnsi="Arial" w:cs="Arial"/>
        </w:rPr>
      </w:pPr>
      <w:r w:rsidRPr="000C6BDE">
        <w:rPr>
          <w:rFonts w:ascii="Arial" w:eastAsiaTheme="minorHAnsi" w:hAnsi="Arial" w:cs="Arial"/>
        </w:rPr>
        <w:t xml:space="preserve">En cas d’échec, </w:t>
      </w:r>
      <w:r w:rsidR="000C6BDE" w:rsidRPr="000C6BDE">
        <w:rPr>
          <w:rFonts w:ascii="Arial" w:hAnsi="Arial" w:cs="Arial"/>
        </w:rPr>
        <w:t>le tribunal compétent est le tribunal judicaire de Nantes :</w:t>
      </w:r>
    </w:p>
    <w:p w14:paraId="7EF32FAB" w14:textId="77777777" w:rsidR="000C6BDE" w:rsidRPr="000C6BDE" w:rsidRDefault="000C6BDE" w:rsidP="000C6BDE">
      <w:pPr>
        <w:spacing w:after="120"/>
        <w:contextualSpacing/>
        <w:jc w:val="both"/>
        <w:rPr>
          <w:rFonts w:ascii="Arial" w:hAnsi="Arial" w:cs="Arial"/>
        </w:rPr>
      </w:pPr>
      <w:r w:rsidRPr="000C6BDE">
        <w:rPr>
          <w:rFonts w:ascii="Arial" w:hAnsi="Arial" w:cs="Arial"/>
        </w:rPr>
        <w:t>Tribunal d’instance de Nantes</w:t>
      </w:r>
    </w:p>
    <w:p w14:paraId="5278BFC3" w14:textId="77777777" w:rsidR="000C6BDE" w:rsidRPr="000C6BDE" w:rsidRDefault="000C6BDE" w:rsidP="000C6BDE">
      <w:pPr>
        <w:spacing w:after="120"/>
        <w:contextualSpacing/>
        <w:jc w:val="both"/>
        <w:rPr>
          <w:rFonts w:ascii="Arial" w:hAnsi="Arial" w:cs="Arial"/>
        </w:rPr>
      </w:pPr>
      <w:r w:rsidRPr="000C6BDE">
        <w:rPr>
          <w:rFonts w:ascii="Arial" w:hAnsi="Arial" w:cs="Arial"/>
        </w:rPr>
        <w:t>19, quai François Mitterrand.</w:t>
      </w:r>
    </w:p>
    <w:p w14:paraId="7D61736D" w14:textId="77777777" w:rsidR="00FB4B83" w:rsidRPr="000C6BDE" w:rsidRDefault="000C6BDE" w:rsidP="000C6BDE">
      <w:pPr>
        <w:numPr>
          <w:ilvl w:val="0"/>
          <w:numId w:val="30"/>
        </w:numPr>
        <w:spacing w:after="160" w:line="259" w:lineRule="auto"/>
        <w:jc w:val="both"/>
        <w:rPr>
          <w:rFonts w:ascii="Arial" w:eastAsiaTheme="minorHAnsi" w:hAnsi="Arial" w:cs="Arial"/>
        </w:rPr>
      </w:pPr>
      <w:r w:rsidRPr="000C6BDE">
        <w:rPr>
          <w:rFonts w:ascii="Arial" w:hAnsi="Arial" w:cs="Arial"/>
        </w:rPr>
        <w:t>44921 Nantes cedex 9.</w:t>
      </w:r>
    </w:p>
    <w:p w14:paraId="1E9629C4" w14:textId="77777777" w:rsidR="00547FB9" w:rsidRPr="00D827B8" w:rsidRDefault="00547FB9" w:rsidP="00884E8A">
      <w:pPr>
        <w:keepNext/>
        <w:widowControl w:val="0"/>
        <w:numPr>
          <w:ilvl w:val="0"/>
          <w:numId w:val="1"/>
        </w:numPr>
        <w:pBdr>
          <w:bottom w:val="single" w:sz="8" w:space="1" w:color="005CA9"/>
        </w:pBdr>
        <w:tabs>
          <w:tab w:val="left" w:pos="1276"/>
        </w:tabs>
        <w:autoSpaceDE w:val="0"/>
        <w:autoSpaceDN w:val="0"/>
        <w:adjustRightInd w:val="0"/>
        <w:spacing w:before="120" w:after="240"/>
        <w:ind w:left="357" w:hanging="357"/>
        <w:outlineLvl w:val="0"/>
        <w:rPr>
          <w:rFonts w:ascii="Arial" w:hAnsi="Arial" w:cs="Arial"/>
          <w:b/>
          <w:bCs/>
          <w:snapToGrid w:val="0"/>
          <w:color w:val="005CA9"/>
        </w:rPr>
      </w:pPr>
      <w:bookmarkStart w:id="86" w:name="_Toc202189183"/>
      <w:r>
        <w:rPr>
          <w:rFonts w:ascii="Arial" w:hAnsi="Arial" w:cs="Arial"/>
          <w:b/>
          <w:bCs/>
          <w:snapToGrid w:val="0"/>
          <w:color w:val="005CA9"/>
        </w:rPr>
        <w:t>DEROGATIONS AUX DOCUMENTS GENERAUX</w:t>
      </w:r>
      <w:bookmarkEnd w:id="86"/>
    </w:p>
    <w:p w14:paraId="01CCFFC6"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Le tableau ci-après indique les articles dérogeant au Cahier des Clauses Administratives Générales applicables aux marchés publics de Fournitures Courantes et Services (CCAG - FCS).</w:t>
      </w:r>
    </w:p>
    <w:p w14:paraId="307D11EB" w14:textId="77777777" w:rsidR="00FB4B83" w:rsidRPr="00DC7EF1" w:rsidRDefault="00FB4B83" w:rsidP="00FB4B83">
      <w:pPr>
        <w:spacing w:after="160" w:line="259" w:lineRule="auto"/>
        <w:jc w:val="both"/>
        <w:rPr>
          <w:rFonts w:ascii="Arial" w:eastAsiaTheme="minorHAnsi" w:hAnsi="Arial" w:cs="Arial"/>
        </w:rPr>
      </w:pPr>
    </w:p>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56"/>
        <w:gridCol w:w="3451"/>
        <w:gridCol w:w="4058"/>
      </w:tblGrid>
      <w:tr w:rsidR="00DC7EF1" w:rsidRPr="00DC7EF1" w14:paraId="5DDA3F6B" w14:textId="77777777" w:rsidTr="00DC7EF1">
        <w:trPr>
          <w:trHeight w:hRule="exact" w:val="515"/>
        </w:trPr>
        <w:tc>
          <w:tcPr>
            <w:tcW w:w="2556" w:type="dxa"/>
            <w:tcBorders>
              <w:top w:val="single" w:sz="6" w:space="0" w:color="auto"/>
              <w:left w:val="single" w:sz="6" w:space="0" w:color="auto"/>
              <w:bottom w:val="single" w:sz="6" w:space="0" w:color="auto"/>
              <w:right w:val="single" w:sz="6" w:space="0" w:color="auto"/>
            </w:tcBorders>
            <w:shd w:val="pct12" w:color="auto" w:fill="FFFFFF"/>
            <w:hideMark/>
          </w:tcPr>
          <w:p w14:paraId="492526AF" w14:textId="77777777" w:rsidR="00FB4B83" w:rsidRPr="00DC7EF1" w:rsidRDefault="00FB4B83" w:rsidP="00FB4B83">
            <w:pPr>
              <w:spacing w:after="160" w:line="259" w:lineRule="auto"/>
              <w:jc w:val="both"/>
              <w:rPr>
                <w:rFonts w:ascii="Arial" w:eastAsiaTheme="minorHAnsi" w:hAnsi="Arial" w:cs="Arial"/>
                <w:b/>
              </w:rPr>
            </w:pPr>
            <w:r w:rsidRPr="00DC7EF1">
              <w:rPr>
                <w:rFonts w:ascii="Arial" w:eastAsiaTheme="minorHAnsi" w:hAnsi="Arial" w:cs="Arial"/>
                <w:b/>
              </w:rPr>
              <w:t>Article du CCAP</w:t>
            </w:r>
          </w:p>
        </w:tc>
        <w:tc>
          <w:tcPr>
            <w:tcW w:w="3451" w:type="dxa"/>
            <w:tcBorders>
              <w:top w:val="single" w:sz="6" w:space="0" w:color="auto"/>
              <w:left w:val="single" w:sz="6" w:space="0" w:color="auto"/>
              <w:bottom w:val="single" w:sz="6" w:space="0" w:color="auto"/>
              <w:right w:val="single" w:sz="6" w:space="0" w:color="auto"/>
            </w:tcBorders>
            <w:shd w:val="pct12" w:color="auto" w:fill="FFFFFF"/>
            <w:hideMark/>
          </w:tcPr>
          <w:p w14:paraId="3149EEE7" w14:textId="77777777" w:rsidR="00FB4B83" w:rsidRPr="00DC7EF1" w:rsidRDefault="00FB4B83" w:rsidP="00DC7EF1">
            <w:pPr>
              <w:spacing w:after="160" w:line="259" w:lineRule="auto"/>
              <w:jc w:val="both"/>
              <w:rPr>
                <w:rFonts w:ascii="Arial" w:eastAsiaTheme="minorHAnsi" w:hAnsi="Arial" w:cs="Arial"/>
                <w:b/>
              </w:rPr>
            </w:pPr>
            <w:r w:rsidRPr="00DC7EF1">
              <w:rPr>
                <w:rFonts w:ascii="Arial" w:eastAsiaTheme="minorHAnsi" w:hAnsi="Arial" w:cs="Arial"/>
                <w:b/>
              </w:rPr>
              <w:t>Article du CCAG-</w:t>
            </w:r>
            <w:r w:rsidR="00DC7EF1" w:rsidRPr="00DC7EF1">
              <w:rPr>
                <w:rFonts w:ascii="Arial" w:eastAsiaTheme="minorHAnsi" w:hAnsi="Arial" w:cs="Arial"/>
                <w:b/>
              </w:rPr>
              <w:t>FCS</w:t>
            </w:r>
            <w:r w:rsidRPr="00DC7EF1">
              <w:rPr>
                <w:rFonts w:ascii="Arial" w:eastAsiaTheme="minorHAnsi" w:hAnsi="Arial" w:cs="Arial"/>
                <w:b/>
              </w:rPr>
              <w:t xml:space="preserve"> </w:t>
            </w:r>
          </w:p>
        </w:tc>
        <w:tc>
          <w:tcPr>
            <w:tcW w:w="4058" w:type="dxa"/>
            <w:tcBorders>
              <w:top w:val="single" w:sz="6" w:space="0" w:color="auto"/>
              <w:left w:val="single" w:sz="6" w:space="0" w:color="auto"/>
              <w:bottom w:val="single" w:sz="6" w:space="0" w:color="auto"/>
              <w:right w:val="single" w:sz="6" w:space="0" w:color="auto"/>
            </w:tcBorders>
            <w:shd w:val="pct12" w:color="auto" w:fill="FFFFFF"/>
            <w:hideMark/>
          </w:tcPr>
          <w:p w14:paraId="7C5ED9E6" w14:textId="77777777" w:rsidR="00FB4B83" w:rsidRPr="00DC7EF1" w:rsidRDefault="00FB4B83" w:rsidP="00FB4B83">
            <w:pPr>
              <w:spacing w:after="160" w:line="259" w:lineRule="auto"/>
              <w:jc w:val="both"/>
              <w:rPr>
                <w:rFonts w:ascii="Arial" w:eastAsiaTheme="minorHAnsi" w:hAnsi="Arial" w:cs="Arial"/>
                <w:b/>
              </w:rPr>
            </w:pPr>
            <w:r w:rsidRPr="00DC7EF1">
              <w:rPr>
                <w:rFonts w:ascii="Arial" w:eastAsiaTheme="minorHAnsi" w:hAnsi="Arial" w:cs="Arial"/>
                <w:b/>
              </w:rPr>
              <w:t>Objet de la dérogation</w:t>
            </w:r>
          </w:p>
        </w:tc>
      </w:tr>
      <w:tr w:rsidR="00FB4B83" w:rsidRPr="00FB4B83" w14:paraId="2525979B" w14:textId="77777777" w:rsidTr="00DC7EF1">
        <w:trPr>
          <w:trHeight w:hRule="exact" w:val="463"/>
        </w:trPr>
        <w:tc>
          <w:tcPr>
            <w:tcW w:w="2556" w:type="dxa"/>
            <w:tcBorders>
              <w:top w:val="single" w:sz="6" w:space="0" w:color="auto"/>
              <w:left w:val="single" w:sz="6" w:space="0" w:color="auto"/>
              <w:bottom w:val="single" w:sz="6" w:space="0" w:color="auto"/>
              <w:right w:val="single" w:sz="6" w:space="0" w:color="auto"/>
            </w:tcBorders>
            <w:hideMark/>
          </w:tcPr>
          <w:p w14:paraId="18BFD73F" w14:textId="77777777" w:rsidR="00FB4B83" w:rsidRPr="00DC7EF1" w:rsidRDefault="00DC7EF1" w:rsidP="00FB4B83">
            <w:pPr>
              <w:spacing w:after="160" w:line="259" w:lineRule="auto"/>
              <w:jc w:val="both"/>
              <w:rPr>
                <w:rFonts w:ascii="Arial" w:eastAsiaTheme="minorHAnsi" w:hAnsi="Arial" w:cs="Arial"/>
              </w:rPr>
            </w:pPr>
            <w:r w:rsidRPr="00DC7EF1">
              <w:rPr>
                <w:rFonts w:ascii="Arial" w:eastAsiaTheme="minorHAnsi" w:hAnsi="Arial" w:cs="Arial"/>
              </w:rPr>
              <w:t>4</w:t>
            </w:r>
          </w:p>
        </w:tc>
        <w:tc>
          <w:tcPr>
            <w:tcW w:w="3451" w:type="dxa"/>
            <w:tcBorders>
              <w:top w:val="single" w:sz="6" w:space="0" w:color="auto"/>
              <w:left w:val="single" w:sz="6" w:space="0" w:color="auto"/>
              <w:bottom w:val="single" w:sz="6" w:space="0" w:color="auto"/>
              <w:right w:val="single" w:sz="6" w:space="0" w:color="auto"/>
            </w:tcBorders>
            <w:hideMark/>
          </w:tcPr>
          <w:p w14:paraId="12B14A88"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4.1</w:t>
            </w:r>
          </w:p>
        </w:tc>
        <w:tc>
          <w:tcPr>
            <w:tcW w:w="4058" w:type="dxa"/>
            <w:tcBorders>
              <w:top w:val="single" w:sz="6" w:space="0" w:color="auto"/>
              <w:left w:val="single" w:sz="6" w:space="0" w:color="auto"/>
              <w:bottom w:val="single" w:sz="6" w:space="0" w:color="auto"/>
              <w:right w:val="single" w:sz="6" w:space="0" w:color="auto"/>
            </w:tcBorders>
            <w:hideMark/>
          </w:tcPr>
          <w:p w14:paraId="3684F130"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Documents contractuels</w:t>
            </w:r>
          </w:p>
        </w:tc>
      </w:tr>
      <w:tr w:rsidR="00FB4B83" w:rsidRPr="00FB4B83" w14:paraId="2D029F58" w14:textId="77777777" w:rsidTr="00DC7EF1">
        <w:trPr>
          <w:trHeight w:hRule="exact" w:val="472"/>
        </w:trPr>
        <w:tc>
          <w:tcPr>
            <w:tcW w:w="2556" w:type="dxa"/>
            <w:tcBorders>
              <w:top w:val="single" w:sz="6" w:space="0" w:color="auto"/>
              <w:left w:val="single" w:sz="6" w:space="0" w:color="auto"/>
              <w:bottom w:val="single" w:sz="6" w:space="0" w:color="auto"/>
              <w:right w:val="single" w:sz="6" w:space="0" w:color="auto"/>
            </w:tcBorders>
            <w:hideMark/>
          </w:tcPr>
          <w:p w14:paraId="2E35CEA1" w14:textId="77777777" w:rsidR="00FB4B83" w:rsidRPr="00DC7EF1" w:rsidRDefault="006D3262" w:rsidP="00FB4B83">
            <w:pPr>
              <w:spacing w:after="160" w:line="259" w:lineRule="auto"/>
              <w:jc w:val="both"/>
              <w:rPr>
                <w:rFonts w:ascii="Arial" w:eastAsiaTheme="minorHAnsi" w:hAnsi="Arial" w:cs="Arial"/>
              </w:rPr>
            </w:pPr>
            <w:r>
              <w:rPr>
                <w:rFonts w:ascii="Arial" w:eastAsiaTheme="minorHAnsi" w:hAnsi="Arial" w:cs="Arial"/>
              </w:rPr>
              <w:t>11</w:t>
            </w:r>
          </w:p>
        </w:tc>
        <w:tc>
          <w:tcPr>
            <w:tcW w:w="3451" w:type="dxa"/>
            <w:tcBorders>
              <w:top w:val="single" w:sz="6" w:space="0" w:color="auto"/>
              <w:left w:val="single" w:sz="6" w:space="0" w:color="auto"/>
              <w:bottom w:val="single" w:sz="6" w:space="0" w:color="auto"/>
              <w:right w:val="single" w:sz="6" w:space="0" w:color="auto"/>
            </w:tcBorders>
            <w:hideMark/>
          </w:tcPr>
          <w:p w14:paraId="6144CE9A" w14:textId="77777777" w:rsidR="00FB4B83" w:rsidRPr="00DC7EF1" w:rsidRDefault="00DC7EF1" w:rsidP="00FB4B83">
            <w:pPr>
              <w:spacing w:after="160" w:line="259" w:lineRule="auto"/>
              <w:jc w:val="both"/>
              <w:rPr>
                <w:rFonts w:ascii="Arial" w:eastAsiaTheme="minorHAnsi" w:hAnsi="Arial" w:cs="Arial"/>
              </w:rPr>
            </w:pPr>
            <w:r w:rsidRPr="00DC7EF1">
              <w:rPr>
                <w:rFonts w:ascii="Arial" w:eastAsiaTheme="minorHAnsi" w:hAnsi="Arial" w:cs="Arial"/>
              </w:rPr>
              <w:t>14</w:t>
            </w:r>
          </w:p>
        </w:tc>
        <w:tc>
          <w:tcPr>
            <w:tcW w:w="4058" w:type="dxa"/>
            <w:tcBorders>
              <w:top w:val="single" w:sz="6" w:space="0" w:color="auto"/>
              <w:left w:val="single" w:sz="6" w:space="0" w:color="auto"/>
              <w:bottom w:val="single" w:sz="6" w:space="0" w:color="auto"/>
              <w:right w:val="single" w:sz="6" w:space="0" w:color="auto"/>
            </w:tcBorders>
            <w:hideMark/>
          </w:tcPr>
          <w:p w14:paraId="27B6DB2A"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Exonération des pénalités</w:t>
            </w:r>
          </w:p>
        </w:tc>
      </w:tr>
      <w:tr w:rsidR="00FB4B83" w:rsidRPr="00FB4B83" w14:paraId="12F403E8" w14:textId="77777777" w:rsidTr="00DC7EF1">
        <w:trPr>
          <w:trHeight w:hRule="exact" w:val="472"/>
        </w:trPr>
        <w:tc>
          <w:tcPr>
            <w:tcW w:w="2556" w:type="dxa"/>
            <w:tcBorders>
              <w:top w:val="single" w:sz="6" w:space="0" w:color="auto"/>
              <w:left w:val="single" w:sz="6" w:space="0" w:color="auto"/>
              <w:bottom w:val="single" w:sz="6" w:space="0" w:color="auto"/>
              <w:right w:val="single" w:sz="6" w:space="0" w:color="auto"/>
            </w:tcBorders>
            <w:hideMark/>
          </w:tcPr>
          <w:p w14:paraId="58A7B893" w14:textId="77777777" w:rsidR="00FB4B83" w:rsidRPr="00DC7EF1" w:rsidRDefault="006D3262" w:rsidP="00FB4B83">
            <w:pPr>
              <w:spacing w:after="160" w:line="259" w:lineRule="auto"/>
              <w:jc w:val="both"/>
              <w:rPr>
                <w:rFonts w:ascii="Arial" w:eastAsiaTheme="minorHAnsi" w:hAnsi="Arial" w:cs="Arial"/>
              </w:rPr>
            </w:pPr>
            <w:r>
              <w:rPr>
                <w:rFonts w:ascii="Arial" w:eastAsiaTheme="minorHAnsi" w:hAnsi="Arial" w:cs="Arial"/>
              </w:rPr>
              <w:t>20</w:t>
            </w:r>
            <w:r w:rsidR="00FB4B83" w:rsidRPr="00DC7EF1">
              <w:rPr>
                <w:rFonts w:ascii="Arial" w:eastAsiaTheme="minorHAnsi" w:hAnsi="Arial" w:cs="Arial"/>
              </w:rPr>
              <w:t>.1</w:t>
            </w:r>
          </w:p>
        </w:tc>
        <w:tc>
          <w:tcPr>
            <w:tcW w:w="3451" w:type="dxa"/>
            <w:tcBorders>
              <w:top w:val="single" w:sz="6" w:space="0" w:color="auto"/>
              <w:left w:val="single" w:sz="6" w:space="0" w:color="auto"/>
              <w:bottom w:val="single" w:sz="6" w:space="0" w:color="auto"/>
              <w:right w:val="single" w:sz="6" w:space="0" w:color="auto"/>
            </w:tcBorders>
          </w:tcPr>
          <w:p w14:paraId="3560D5CA"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45</w:t>
            </w:r>
          </w:p>
          <w:p w14:paraId="5EF67FEC" w14:textId="77777777" w:rsidR="00FB4B83" w:rsidRPr="00DC7EF1" w:rsidRDefault="00FB4B83" w:rsidP="00FB4B83">
            <w:pPr>
              <w:spacing w:after="160" w:line="259" w:lineRule="auto"/>
              <w:jc w:val="both"/>
              <w:rPr>
                <w:rFonts w:ascii="Arial" w:eastAsiaTheme="minorHAnsi" w:hAnsi="Arial" w:cs="Arial"/>
              </w:rPr>
            </w:pPr>
          </w:p>
          <w:p w14:paraId="31965CE6" w14:textId="77777777" w:rsidR="00FB4B83" w:rsidRPr="00DC7EF1" w:rsidRDefault="00FB4B83" w:rsidP="00FB4B83">
            <w:pPr>
              <w:spacing w:after="160" w:line="259" w:lineRule="auto"/>
              <w:jc w:val="both"/>
              <w:rPr>
                <w:rFonts w:ascii="Arial" w:eastAsiaTheme="minorHAnsi" w:hAnsi="Arial" w:cs="Arial"/>
              </w:rPr>
            </w:pPr>
          </w:p>
        </w:tc>
        <w:tc>
          <w:tcPr>
            <w:tcW w:w="4058" w:type="dxa"/>
            <w:tcBorders>
              <w:top w:val="single" w:sz="6" w:space="0" w:color="auto"/>
              <w:left w:val="single" w:sz="6" w:space="0" w:color="auto"/>
              <w:bottom w:val="single" w:sz="6" w:space="0" w:color="auto"/>
              <w:right w:val="single" w:sz="6" w:space="0" w:color="auto"/>
            </w:tcBorders>
            <w:hideMark/>
          </w:tcPr>
          <w:p w14:paraId="7076A710"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Résiliation pour faute</w:t>
            </w:r>
          </w:p>
        </w:tc>
      </w:tr>
      <w:tr w:rsidR="00FB4B83" w:rsidRPr="00FB4B83" w14:paraId="46FB9564" w14:textId="77777777" w:rsidTr="00DC7EF1">
        <w:trPr>
          <w:trHeight w:hRule="exact" w:val="472"/>
        </w:trPr>
        <w:tc>
          <w:tcPr>
            <w:tcW w:w="2556" w:type="dxa"/>
            <w:tcBorders>
              <w:top w:val="single" w:sz="6" w:space="0" w:color="auto"/>
              <w:left w:val="single" w:sz="6" w:space="0" w:color="auto"/>
              <w:bottom w:val="single" w:sz="6" w:space="0" w:color="auto"/>
              <w:right w:val="single" w:sz="6" w:space="0" w:color="auto"/>
            </w:tcBorders>
            <w:hideMark/>
          </w:tcPr>
          <w:p w14:paraId="36468EC2" w14:textId="77777777" w:rsidR="00FB4B83" w:rsidRPr="00DC7EF1" w:rsidRDefault="006D3262" w:rsidP="00FB4B83">
            <w:pPr>
              <w:spacing w:after="160" w:line="259" w:lineRule="auto"/>
              <w:jc w:val="both"/>
              <w:rPr>
                <w:rFonts w:ascii="Arial" w:eastAsiaTheme="minorHAnsi" w:hAnsi="Arial" w:cs="Arial"/>
              </w:rPr>
            </w:pPr>
            <w:r>
              <w:rPr>
                <w:rFonts w:ascii="Arial" w:eastAsiaTheme="minorHAnsi" w:hAnsi="Arial" w:cs="Arial"/>
              </w:rPr>
              <w:t>20</w:t>
            </w:r>
            <w:r w:rsidR="00FB4B83" w:rsidRPr="00DC7EF1">
              <w:rPr>
                <w:rFonts w:ascii="Arial" w:eastAsiaTheme="minorHAnsi" w:hAnsi="Arial" w:cs="Arial"/>
              </w:rPr>
              <w:t>.2</w:t>
            </w:r>
          </w:p>
        </w:tc>
        <w:tc>
          <w:tcPr>
            <w:tcW w:w="3451" w:type="dxa"/>
            <w:tcBorders>
              <w:top w:val="single" w:sz="6" w:space="0" w:color="auto"/>
              <w:left w:val="single" w:sz="6" w:space="0" w:color="auto"/>
              <w:bottom w:val="single" w:sz="6" w:space="0" w:color="auto"/>
              <w:right w:val="single" w:sz="6" w:space="0" w:color="auto"/>
            </w:tcBorders>
            <w:hideMark/>
          </w:tcPr>
          <w:p w14:paraId="4BDF7A26" w14:textId="77777777" w:rsidR="00FB4B83" w:rsidRPr="00DC7EF1" w:rsidRDefault="00DC7EF1" w:rsidP="00FB4B83">
            <w:pPr>
              <w:spacing w:after="160" w:line="259" w:lineRule="auto"/>
              <w:jc w:val="both"/>
              <w:rPr>
                <w:rFonts w:ascii="Arial" w:eastAsiaTheme="minorHAnsi" w:hAnsi="Arial" w:cs="Arial"/>
              </w:rPr>
            </w:pPr>
            <w:r w:rsidRPr="00DC7EF1">
              <w:rPr>
                <w:rFonts w:ascii="Arial" w:eastAsiaTheme="minorHAnsi" w:hAnsi="Arial" w:cs="Arial"/>
              </w:rPr>
              <w:t>14</w:t>
            </w:r>
            <w:r w:rsidR="00FB4B83" w:rsidRPr="00DC7EF1">
              <w:rPr>
                <w:rFonts w:ascii="Arial" w:eastAsiaTheme="minorHAnsi" w:hAnsi="Arial" w:cs="Arial"/>
              </w:rPr>
              <w:t xml:space="preserve"> et 45</w:t>
            </w:r>
          </w:p>
        </w:tc>
        <w:tc>
          <w:tcPr>
            <w:tcW w:w="4058" w:type="dxa"/>
            <w:tcBorders>
              <w:top w:val="single" w:sz="6" w:space="0" w:color="auto"/>
              <w:left w:val="single" w:sz="6" w:space="0" w:color="auto"/>
              <w:bottom w:val="single" w:sz="6" w:space="0" w:color="auto"/>
              <w:right w:val="single" w:sz="6" w:space="0" w:color="auto"/>
            </w:tcBorders>
            <w:hideMark/>
          </w:tcPr>
          <w:p w14:paraId="575DDD31"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Résiliation pour cumul des pénalités</w:t>
            </w:r>
          </w:p>
        </w:tc>
      </w:tr>
      <w:tr w:rsidR="00FB4B83" w:rsidRPr="00FB4B83" w14:paraId="06C7C153" w14:textId="77777777" w:rsidTr="00DC7EF1">
        <w:trPr>
          <w:trHeight w:hRule="exact" w:val="472"/>
        </w:trPr>
        <w:tc>
          <w:tcPr>
            <w:tcW w:w="2556" w:type="dxa"/>
            <w:tcBorders>
              <w:top w:val="single" w:sz="6" w:space="0" w:color="auto"/>
              <w:left w:val="single" w:sz="6" w:space="0" w:color="auto"/>
              <w:bottom w:val="single" w:sz="6" w:space="0" w:color="auto"/>
              <w:right w:val="single" w:sz="6" w:space="0" w:color="auto"/>
            </w:tcBorders>
            <w:hideMark/>
          </w:tcPr>
          <w:p w14:paraId="3C9EE915" w14:textId="77777777" w:rsidR="00FB4B83" w:rsidRPr="00DC7EF1" w:rsidRDefault="006D3262" w:rsidP="00FB4B83">
            <w:pPr>
              <w:spacing w:after="160" w:line="259" w:lineRule="auto"/>
              <w:jc w:val="both"/>
              <w:rPr>
                <w:rFonts w:ascii="Arial" w:eastAsiaTheme="minorHAnsi" w:hAnsi="Arial" w:cs="Arial"/>
              </w:rPr>
            </w:pPr>
            <w:r>
              <w:rPr>
                <w:rFonts w:ascii="Arial" w:eastAsiaTheme="minorHAnsi" w:hAnsi="Arial" w:cs="Arial"/>
              </w:rPr>
              <w:t>20</w:t>
            </w:r>
            <w:r w:rsidR="00FB4B83" w:rsidRPr="00DC7EF1">
              <w:rPr>
                <w:rFonts w:ascii="Arial" w:eastAsiaTheme="minorHAnsi" w:hAnsi="Arial" w:cs="Arial"/>
              </w:rPr>
              <w:t>.3</w:t>
            </w:r>
          </w:p>
        </w:tc>
        <w:tc>
          <w:tcPr>
            <w:tcW w:w="3451" w:type="dxa"/>
            <w:tcBorders>
              <w:top w:val="single" w:sz="6" w:space="0" w:color="auto"/>
              <w:left w:val="single" w:sz="6" w:space="0" w:color="auto"/>
              <w:bottom w:val="single" w:sz="6" w:space="0" w:color="auto"/>
              <w:right w:val="single" w:sz="6" w:space="0" w:color="auto"/>
            </w:tcBorders>
            <w:hideMark/>
          </w:tcPr>
          <w:p w14:paraId="3760969B"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42</w:t>
            </w:r>
          </w:p>
        </w:tc>
        <w:tc>
          <w:tcPr>
            <w:tcW w:w="4058" w:type="dxa"/>
            <w:tcBorders>
              <w:top w:val="single" w:sz="6" w:space="0" w:color="auto"/>
              <w:left w:val="single" w:sz="6" w:space="0" w:color="auto"/>
              <w:bottom w:val="single" w:sz="6" w:space="0" w:color="auto"/>
              <w:right w:val="single" w:sz="6" w:space="0" w:color="auto"/>
            </w:tcBorders>
            <w:hideMark/>
          </w:tcPr>
          <w:p w14:paraId="0F7E9932" w14:textId="77777777" w:rsidR="00FB4B83" w:rsidRPr="00DC7EF1" w:rsidRDefault="00FB4B83" w:rsidP="00FB4B83">
            <w:pPr>
              <w:spacing w:after="160" w:line="259" w:lineRule="auto"/>
              <w:jc w:val="both"/>
              <w:rPr>
                <w:rFonts w:ascii="Arial" w:eastAsiaTheme="minorHAnsi" w:hAnsi="Arial" w:cs="Arial"/>
              </w:rPr>
            </w:pPr>
            <w:r w:rsidRPr="00DC7EF1">
              <w:rPr>
                <w:rFonts w:ascii="Arial" w:eastAsiaTheme="minorHAnsi" w:hAnsi="Arial" w:cs="Arial"/>
              </w:rPr>
              <w:t>Résiliation pour motif d’intérêt général</w:t>
            </w:r>
          </w:p>
        </w:tc>
      </w:tr>
    </w:tbl>
    <w:p w14:paraId="38503C6F" w14:textId="77777777" w:rsidR="00FB4B83" w:rsidRPr="00DC7EF1" w:rsidRDefault="00FB4B83" w:rsidP="00A0584E">
      <w:pPr>
        <w:spacing w:after="160" w:line="259" w:lineRule="auto"/>
        <w:jc w:val="both"/>
        <w:rPr>
          <w:rFonts w:ascii="Arial" w:eastAsiaTheme="minorHAnsi" w:hAnsi="Arial" w:cs="Arial"/>
        </w:rPr>
      </w:pPr>
    </w:p>
    <w:p w14:paraId="792B3966" w14:textId="77777777" w:rsidR="007B12A7" w:rsidRPr="00270189" w:rsidRDefault="007B12A7" w:rsidP="008D6D20">
      <w:pPr>
        <w:rPr>
          <w:rFonts w:ascii="Arial" w:hAnsi="Arial" w:cs="Arial"/>
        </w:rPr>
      </w:pPr>
    </w:p>
    <w:p w14:paraId="0A45FE69" w14:textId="77777777" w:rsidR="00AC033D" w:rsidRPr="00270189" w:rsidRDefault="00AC033D" w:rsidP="00124C6D">
      <w:pPr>
        <w:jc w:val="both"/>
        <w:rPr>
          <w:rFonts w:ascii="Arial" w:hAnsi="Arial" w:cs="Arial"/>
        </w:rPr>
      </w:pPr>
    </w:p>
    <w:p w14:paraId="3A3DBB77" w14:textId="77777777" w:rsidR="00AC033D" w:rsidRPr="00270189" w:rsidRDefault="00AC033D" w:rsidP="00124C6D">
      <w:pPr>
        <w:jc w:val="both"/>
        <w:rPr>
          <w:rFonts w:ascii="Arial" w:hAnsi="Arial" w:cs="Arial"/>
        </w:rPr>
      </w:pPr>
    </w:p>
    <w:p w14:paraId="6D4D9C58" w14:textId="77777777" w:rsidR="00124C6D" w:rsidRPr="00270189" w:rsidRDefault="00124C6D" w:rsidP="00124C6D">
      <w:pPr>
        <w:jc w:val="both"/>
        <w:rPr>
          <w:rFonts w:ascii="Arial" w:hAnsi="Arial" w:cs="Arial"/>
        </w:rPr>
      </w:pPr>
    </w:p>
    <w:p w14:paraId="5573CD2F" w14:textId="77777777" w:rsidR="00124C6D" w:rsidRPr="00270189" w:rsidRDefault="00124C6D" w:rsidP="00124C6D">
      <w:pPr>
        <w:jc w:val="both"/>
        <w:rPr>
          <w:rFonts w:ascii="Arial" w:hAnsi="Arial" w:cs="Arial"/>
        </w:rPr>
      </w:pPr>
    </w:p>
    <w:p w14:paraId="56936F98" w14:textId="77777777" w:rsidR="00124C6D" w:rsidRPr="00270189" w:rsidRDefault="00124C6D" w:rsidP="00124C6D">
      <w:pPr>
        <w:rPr>
          <w:rFonts w:ascii="Arial" w:hAnsi="Arial" w:cs="Arial"/>
        </w:rPr>
      </w:pPr>
    </w:p>
    <w:p w14:paraId="712D0D28" w14:textId="77777777" w:rsidR="00124C6D" w:rsidRPr="00270189" w:rsidRDefault="00124C6D" w:rsidP="00124C6D">
      <w:pPr>
        <w:rPr>
          <w:rFonts w:ascii="Arial" w:hAnsi="Arial" w:cs="Arial"/>
        </w:rPr>
      </w:pPr>
    </w:p>
    <w:p w14:paraId="685EA9CB" w14:textId="77777777" w:rsidR="00124C6D" w:rsidRPr="00270189" w:rsidRDefault="00124C6D" w:rsidP="00124C6D">
      <w:pPr>
        <w:rPr>
          <w:rFonts w:ascii="Arial" w:hAnsi="Arial" w:cs="Arial"/>
        </w:rPr>
      </w:pPr>
    </w:p>
    <w:sectPr w:rsidR="00124C6D" w:rsidRPr="002701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EE3E8D"/>
    <w:multiLevelType w:val="hybridMultilevel"/>
    <w:tmpl w:val="006A239C"/>
    <w:lvl w:ilvl="0" w:tplc="E396AD3A">
      <w:start w:val="2"/>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116F5B"/>
    <w:multiLevelType w:val="multilevel"/>
    <w:tmpl w:val="6F8242F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082116E8"/>
    <w:multiLevelType w:val="hybridMultilevel"/>
    <w:tmpl w:val="EDC8A7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882AB7"/>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0AFE6E84"/>
    <w:multiLevelType w:val="multilevel"/>
    <w:tmpl w:val="F4E0F502"/>
    <w:lvl w:ilvl="0">
      <w:start w:val="1"/>
      <w:numFmt w:val="decimal"/>
      <w:lvlText w:val="ARTICLE %1."/>
      <w:lvlJc w:val="left"/>
      <w:pPr>
        <w:ind w:left="360" w:hanging="360"/>
      </w:pPr>
      <w:rPr>
        <w:rFonts w:cs="Times New Roman" w:hint="default"/>
      </w:rPr>
    </w:lvl>
    <w:lvl w:ilvl="1">
      <w:start w:val="1"/>
      <w:numFmt w:val="decimal"/>
      <w:lvlText w:val="%1.%2."/>
      <w:lvlJc w:val="left"/>
      <w:pPr>
        <w:ind w:left="2700" w:hanging="432"/>
      </w:pPr>
      <w:rPr>
        <w:rFonts w:ascii="Arial" w:hAnsi="Arial" w:cs="Arial" w:hint="default"/>
        <w:color w:val="0070C0"/>
        <w:sz w:val="20"/>
        <w:szCs w:val="20"/>
      </w:rPr>
    </w:lvl>
    <w:lvl w:ilvl="2">
      <w:start w:val="1"/>
      <w:numFmt w:val="decimal"/>
      <w:lvlText w:val="%1.%2.%3."/>
      <w:lvlJc w:val="left"/>
      <w:pPr>
        <w:ind w:left="1224" w:hanging="504"/>
      </w:pPr>
      <w:rPr>
        <w:rFonts w:cs="Times New Roman"/>
        <w:b w:val="0"/>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0D216BD3"/>
    <w:multiLevelType w:val="hybridMultilevel"/>
    <w:tmpl w:val="AE28CAD0"/>
    <w:lvl w:ilvl="0" w:tplc="040C000D">
      <w:start w:val="1"/>
      <w:numFmt w:val="bullet"/>
      <w:lvlText w:val=""/>
      <w:lvlJc w:val="left"/>
      <w:pPr>
        <w:ind w:left="1331" w:hanging="360"/>
      </w:pPr>
      <w:rPr>
        <w:rFonts w:ascii="Wingdings" w:hAnsi="Wingdings" w:hint="default"/>
        <w:color w:val="auto"/>
      </w:rPr>
    </w:lvl>
    <w:lvl w:ilvl="1" w:tplc="040C0003" w:tentative="1">
      <w:start w:val="1"/>
      <w:numFmt w:val="bullet"/>
      <w:lvlText w:val="o"/>
      <w:lvlJc w:val="left"/>
      <w:pPr>
        <w:ind w:left="2051" w:hanging="360"/>
      </w:pPr>
      <w:rPr>
        <w:rFonts w:ascii="Courier New" w:hAnsi="Courier New" w:hint="default"/>
      </w:rPr>
    </w:lvl>
    <w:lvl w:ilvl="2" w:tplc="040C0005" w:tentative="1">
      <w:start w:val="1"/>
      <w:numFmt w:val="bullet"/>
      <w:lvlText w:val=""/>
      <w:lvlJc w:val="left"/>
      <w:pPr>
        <w:ind w:left="2771" w:hanging="360"/>
      </w:pPr>
      <w:rPr>
        <w:rFonts w:ascii="Wingdings" w:hAnsi="Wingdings" w:hint="default"/>
      </w:rPr>
    </w:lvl>
    <w:lvl w:ilvl="3" w:tplc="040C0001" w:tentative="1">
      <w:start w:val="1"/>
      <w:numFmt w:val="bullet"/>
      <w:lvlText w:val=""/>
      <w:lvlJc w:val="left"/>
      <w:pPr>
        <w:ind w:left="3491" w:hanging="360"/>
      </w:pPr>
      <w:rPr>
        <w:rFonts w:ascii="Symbol" w:hAnsi="Symbol" w:hint="default"/>
      </w:rPr>
    </w:lvl>
    <w:lvl w:ilvl="4" w:tplc="040C0003" w:tentative="1">
      <w:start w:val="1"/>
      <w:numFmt w:val="bullet"/>
      <w:lvlText w:val="o"/>
      <w:lvlJc w:val="left"/>
      <w:pPr>
        <w:ind w:left="4211" w:hanging="360"/>
      </w:pPr>
      <w:rPr>
        <w:rFonts w:ascii="Courier New" w:hAnsi="Courier New" w:hint="default"/>
      </w:rPr>
    </w:lvl>
    <w:lvl w:ilvl="5" w:tplc="040C0005" w:tentative="1">
      <w:start w:val="1"/>
      <w:numFmt w:val="bullet"/>
      <w:lvlText w:val=""/>
      <w:lvlJc w:val="left"/>
      <w:pPr>
        <w:ind w:left="4931" w:hanging="360"/>
      </w:pPr>
      <w:rPr>
        <w:rFonts w:ascii="Wingdings" w:hAnsi="Wingdings" w:hint="default"/>
      </w:rPr>
    </w:lvl>
    <w:lvl w:ilvl="6" w:tplc="040C0001" w:tentative="1">
      <w:start w:val="1"/>
      <w:numFmt w:val="bullet"/>
      <w:lvlText w:val=""/>
      <w:lvlJc w:val="left"/>
      <w:pPr>
        <w:ind w:left="5651" w:hanging="360"/>
      </w:pPr>
      <w:rPr>
        <w:rFonts w:ascii="Symbol" w:hAnsi="Symbol" w:hint="default"/>
      </w:rPr>
    </w:lvl>
    <w:lvl w:ilvl="7" w:tplc="040C0003" w:tentative="1">
      <w:start w:val="1"/>
      <w:numFmt w:val="bullet"/>
      <w:lvlText w:val="o"/>
      <w:lvlJc w:val="left"/>
      <w:pPr>
        <w:ind w:left="6371" w:hanging="360"/>
      </w:pPr>
      <w:rPr>
        <w:rFonts w:ascii="Courier New" w:hAnsi="Courier New" w:hint="default"/>
      </w:rPr>
    </w:lvl>
    <w:lvl w:ilvl="8" w:tplc="040C0005" w:tentative="1">
      <w:start w:val="1"/>
      <w:numFmt w:val="bullet"/>
      <w:lvlText w:val=""/>
      <w:lvlJc w:val="left"/>
      <w:pPr>
        <w:ind w:left="7091" w:hanging="360"/>
      </w:pPr>
      <w:rPr>
        <w:rFonts w:ascii="Wingdings" w:hAnsi="Wingdings" w:hint="default"/>
      </w:rPr>
    </w:lvl>
  </w:abstractNum>
  <w:abstractNum w:abstractNumId="7" w15:restartNumberingAfterBreak="0">
    <w:nsid w:val="0D5F380F"/>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1632FF0"/>
    <w:multiLevelType w:val="hybridMultilevel"/>
    <w:tmpl w:val="8CB8187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8641A"/>
    <w:multiLevelType w:val="multilevel"/>
    <w:tmpl w:val="0D9671A0"/>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9FD4568"/>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1CDB28FC"/>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2700"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F774C75"/>
    <w:multiLevelType w:val="hybridMultilevel"/>
    <w:tmpl w:val="C5C81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31315E"/>
    <w:multiLevelType w:val="hybridMultilevel"/>
    <w:tmpl w:val="9640A9EC"/>
    <w:lvl w:ilvl="0" w:tplc="38DA9430">
      <w:start w:val="2"/>
      <w:numFmt w:val="bullet"/>
      <w:lvlText w:val="-"/>
      <w:lvlJc w:val="left"/>
      <w:pPr>
        <w:ind w:left="644" w:hanging="360"/>
      </w:pPr>
      <w:rPr>
        <w:rFonts w:ascii="Book Antiqua" w:eastAsia="Times New Roman" w:hAnsi="Book Antiqua"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257F2F39"/>
    <w:multiLevelType w:val="hybridMultilevel"/>
    <w:tmpl w:val="80D0539A"/>
    <w:lvl w:ilvl="0" w:tplc="5DD8B3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4C7170"/>
    <w:multiLevelType w:val="hybridMultilevel"/>
    <w:tmpl w:val="1C7C0F86"/>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6" w15:restartNumberingAfterBreak="0">
    <w:nsid w:val="29D4683F"/>
    <w:multiLevelType w:val="hybridMultilevel"/>
    <w:tmpl w:val="FC282AC2"/>
    <w:lvl w:ilvl="0" w:tplc="CD42D75E">
      <w:start w:val="5"/>
      <w:numFmt w:val="bullet"/>
      <w:lvlText w:val="-"/>
      <w:lvlJc w:val="left"/>
      <w:pPr>
        <w:ind w:left="1004" w:hanging="360"/>
      </w:pPr>
      <w:rPr>
        <w:rFonts w:ascii="Book Antiqua" w:eastAsia="Times New Roman" w:hAnsi="Book Antiqua"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2A4D181F"/>
    <w:multiLevelType w:val="hybridMultilevel"/>
    <w:tmpl w:val="41AA86C0"/>
    <w:lvl w:ilvl="0" w:tplc="07D4A67A">
      <w:numFmt w:val="bullet"/>
      <w:lvlText w:val="-"/>
      <w:lvlJc w:val="left"/>
      <w:pPr>
        <w:ind w:left="927" w:hanging="360"/>
      </w:pPr>
      <w:rPr>
        <w:rFonts w:ascii="Bookman Old Style" w:eastAsia="Times New Roman" w:hAnsi="Bookman Old Style"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18" w15:restartNumberingAfterBreak="0">
    <w:nsid w:val="2AD0320F"/>
    <w:multiLevelType w:val="hybridMultilevel"/>
    <w:tmpl w:val="B574D360"/>
    <w:lvl w:ilvl="0" w:tplc="CFEAD9AE">
      <w:start w:val="1"/>
      <w:numFmt w:val="bullet"/>
      <w:lvlText w:val="-"/>
      <w:lvlJc w:val="left"/>
      <w:pPr>
        <w:ind w:left="720" w:hanging="360"/>
      </w:pPr>
      <w:rPr>
        <w:rFonts w:ascii="Arial" w:eastAsiaTheme="minorHAnsi" w:hAnsi="Arial" w:cs="Arial" w:hint="default"/>
      </w:rPr>
    </w:lvl>
    <w:lvl w:ilvl="1" w:tplc="95F2D9DA">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5513FE"/>
    <w:multiLevelType w:val="hybridMultilevel"/>
    <w:tmpl w:val="FA8C7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B4435A"/>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38F34AC"/>
    <w:multiLevelType w:val="hybridMultilevel"/>
    <w:tmpl w:val="E068B5E6"/>
    <w:lvl w:ilvl="0" w:tplc="CD42D75E">
      <w:start w:val="5"/>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DC1F6A"/>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5B46BCE"/>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67F6A2D"/>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2700"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7957E3F"/>
    <w:multiLevelType w:val="hybridMultilevel"/>
    <w:tmpl w:val="38EE8132"/>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B04468"/>
    <w:multiLevelType w:val="hybridMultilevel"/>
    <w:tmpl w:val="B62A18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702EA8"/>
    <w:multiLevelType w:val="multilevel"/>
    <w:tmpl w:val="0054DB16"/>
    <w:lvl w:ilvl="0">
      <w:start w:val="1"/>
      <w:numFmt w:val="decimal"/>
      <w:lvlText w:val="%1."/>
      <w:lvlJc w:val="left"/>
      <w:pPr>
        <w:ind w:left="720" w:hanging="360"/>
      </w:pPr>
    </w:lvl>
    <w:lvl w:ilvl="1">
      <w:start w:val="1"/>
      <w:numFmt w:val="decimal"/>
      <w:isLgl/>
      <w:lvlText w:val="%1.%2"/>
      <w:lvlJc w:val="left"/>
      <w:pPr>
        <w:ind w:left="720" w:hanging="360"/>
      </w:pPr>
      <w:rPr>
        <w:color w:val="FFFFFF"/>
      </w:rPr>
    </w:lvl>
    <w:lvl w:ilvl="2">
      <w:start w:val="1"/>
      <w:numFmt w:val="decimal"/>
      <w:isLgl/>
      <w:lvlText w:val="%1.%2.%3"/>
      <w:lvlJc w:val="left"/>
      <w:pPr>
        <w:ind w:left="1080" w:hanging="720"/>
      </w:pPr>
      <w:rPr>
        <w:color w:val="FFFFFF"/>
      </w:rPr>
    </w:lvl>
    <w:lvl w:ilvl="3">
      <w:start w:val="1"/>
      <w:numFmt w:val="decimal"/>
      <w:isLgl/>
      <w:lvlText w:val="%1.%2.%3.%4"/>
      <w:lvlJc w:val="left"/>
      <w:pPr>
        <w:ind w:left="1080" w:hanging="720"/>
      </w:pPr>
      <w:rPr>
        <w:color w:val="FFFFFF"/>
      </w:rPr>
    </w:lvl>
    <w:lvl w:ilvl="4">
      <w:start w:val="1"/>
      <w:numFmt w:val="decimal"/>
      <w:isLgl/>
      <w:lvlText w:val="%1.%2.%3.%4.%5"/>
      <w:lvlJc w:val="left"/>
      <w:pPr>
        <w:ind w:left="1440" w:hanging="1080"/>
      </w:pPr>
      <w:rPr>
        <w:color w:val="FFFFFF"/>
      </w:rPr>
    </w:lvl>
    <w:lvl w:ilvl="5">
      <w:start w:val="1"/>
      <w:numFmt w:val="decimal"/>
      <w:isLgl/>
      <w:lvlText w:val="%1.%2.%3.%4.%5.%6"/>
      <w:lvlJc w:val="left"/>
      <w:pPr>
        <w:ind w:left="1440" w:hanging="1080"/>
      </w:pPr>
      <w:rPr>
        <w:color w:val="FFFFFF"/>
      </w:rPr>
    </w:lvl>
    <w:lvl w:ilvl="6">
      <w:start w:val="1"/>
      <w:numFmt w:val="decimal"/>
      <w:isLgl/>
      <w:lvlText w:val="%1.%2.%3.%4.%5.%6.%7"/>
      <w:lvlJc w:val="left"/>
      <w:pPr>
        <w:ind w:left="1800" w:hanging="1440"/>
      </w:pPr>
      <w:rPr>
        <w:color w:val="FFFFFF"/>
      </w:rPr>
    </w:lvl>
    <w:lvl w:ilvl="7">
      <w:start w:val="1"/>
      <w:numFmt w:val="decimal"/>
      <w:isLgl/>
      <w:lvlText w:val="%1.%2.%3.%4.%5.%6.%7.%8"/>
      <w:lvlJc w:val="left"/>
      <w:pPr>
        <w:ind w:left="2160" w:hanging="1800"/>
      </w:pPr>
      <w:rPr>
        <w:color w:val="FFFFFF"/>
      </w:rPr>
    </w:lvl>
    <w:lvl w:ilvl="8">
      <w:start w:val="1"/>
      <w:numFmt w:val="decimal"/>
      <w:isLgl/>
      <w:lvlText w:val="%1.%2.%3.%4.%5.%6.%7.%8.%9"/>
      <w:lvlJc w:val="left"/>
      <w:pPr>
        <w:ind w:left="2160" w:hanging="1800"/>
      </w:pPr>
      <w:rPr>
        <w:color w:val="FFFFFF"/>
      </w:rPr>
    </w:lvl>
  </w:abstractNum>
  <w:abstractNum w:abstractNumId="28" w15:restartNumberingAfterBreak="0">
    <w:nsid w:val="4B8B47E7"/>
    <w:multiLevelType w:val="hybridMultilevel"/>
    <w:tmpl w:val="E2985D16"/>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1F1596"/>
    <w:multiLevelType w:val="hybridMultilevel"/>
    <w:tmpl w:val="02CCA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853D2A"/>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57B04D66"/>
    <w:multiLevelType w:val="hybridMultilevel"/>
    <w:tmpl w:val="302A3B74"/>
    <w:lvl w:ilvl="0" w:tplc="07D4A67A">
      <w:numFmt w:val="bullet"/>
      <w:lvlText w:val="-"/>
      <w:lvlJc w:val="left"/>
      <w:pPr>
        <w:ind w:left="720" w:hanging="360"/>
      </w:pPr>
      <w:rPr>
        <w:rFonts w:ascii="Bookman Old Style" w:eastAsia="Times New Roman" w:hAnsi="Bookman Old Styl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8A5767F"/>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2700"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5C044F4B"/>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2700"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5F273244"/>
    <w:multiLevelType w:val="hybridMultilevel"/>
    <w:tmpl w:val="B8B6A22C"/>
    <w:lvl w:ilvl="0" w:tplc="7D36DE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FBF708E"/>
    <w:multiLevelType w:val="hybridMultilevel"/>
    <w:tmpl w:val="B1908734"/>
    <w:lvl w:ilvl="0" w:tplc="CD42D75E">
      <w:start w:val="5"/>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1B05D5"/>
    <w:multiLevelType w:val="hybridMultilevel"/>
    <w:tmpl w:val="0016C3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E94ED1"/>
    <w:multiLevelType w:val="hybridMultilevel"/>
    <w:tmpl w:val="79926136"/>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8" w15:restartNumberingAfterBreak="0">
    <w:nsid w:val="69DD0700"/>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A285708"/>
    <w:multiLevelType w:val="hybridMultilevel"/>
    <w:tmpl w:val="D628406E"/>
    <w:lvl w:ilvl="0" w:tplc="D7161ED2">
      <w:start w:val="11"/>
      <w:numFmt w:val="bullet"/>
      <w:lvlText w:val="-"/>
      <w:lvlJc w:val="left"/>
      <w:pPr>
        <w:ind w:left="1211" w:hanging="360"/>
      </w:pPr>
      <w:rPr>
        <w:rFonts w:ascii="Book Antiqua" w:eastAsia="Times New Roman" w:hAnsi="Book Antiqua" w:cs="Times New Roman"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0" w15:restartNumberingAfterBreak="0">
    <w:nsid w:val="6DA17F7E"/>
    <w:multiLevelType w:val="hybridMultilevel"/>
    <w:tmpl w:val="B7C6AB90"/>
    <w:lvl w:ilvl="0" w:tplc="4EA0BE8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E0518E"/>
    <w:multiLevelType w:val="hybridMultilevel"/>
    <w:tmpl w:val="00D077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B65FE0"/>
    <w:multiLevelType w:val="hybridMultilevel"/>
    <w:tmpl w:val="DD8258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33430A"/>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767B1B9A"/>
    <w:multiLevelType w:val="multilevel"/>
    <w:tmpl w:val="47F878EC"/>
    <w:lvl w:ilvl="0">
      <w:start w:val="1"/>
      <w:numFmt w:val="decimal"/>
      <w:lvlText w:val="ARTICLE %1."/>
      <w:lvlJc w:val="left"/>
      <w:pPr>
        <w:ind w:left="360" w:hanging="360"/>
      </w:pPr>
      <w:rPr>
        <w:rFonts w:cs="Times New Roman" w:hint="default"/>
      </w:rPr>
    </w:lvl>
    <w:lvl w:ilvl="1">
      <w:start w:val="1"/>
      <w:numFmt w:val="decimal"/>
      <w:lvlText w:val="%1.%2."/>
      <w:lvlJc w:val="left"/>
      <w:pPr>
        <w:ind w:left="2700" w:hanging="432"/>
      </w:pPr>
      <w:rPr>
        <w:rFonts w:ascii="Arial" w:hAnsi="Arial" w:cs="Arial" w:hint="default"/>
        <w:color w:val="0070C0"/>
        <w:sz w:val="20"/>
        <w:szCs w:val="20"/>
      </w:rPr>
    </w:lvl>
    <w:lvl w:ilvl="2">
      <w:start w:val="1"/>
      <w:numFmt w:val="decimal"/>
      <w:lvlText w:val="%1.%2.%3."/>
      <w:lvlJc w:val="left"/>
      <w:pPr>
        <w:ind w:left="1224" w:hanging="504"/>
      </w:pPr>
      <w:rPr>
        <w:rFonts w:cs="Times New Roman"/>
        <w:b w:val="0"/>
        <w:sz w:val="22"/>
        <w:szCs w:val="22"/>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76851DBD"/>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77AB254E"/>
    <w:multiLevelType w:val="hybridMultilevel"/>
    <w:tmpl w:val="ABCE9BEE"/>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B0D69A4"/>
    <w:multiLevelType w:val="hybridMultilevel"/>
    <w:tmpl w:val="FEACBE70"/>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B67338"/>
    <w:multiLevelType w:val="multilevel"/>
    <w:tmpl w:val="99E8BFDA"/>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
  </w:num>
  <w:num w:numId="2">
    <w:abstractNumId w:val="9"/>
  </w:num>
  <w:num w:numId="3">
    <w:abstractNumId w:val="18"/>
  </w:num>
  <w:num w:numId="4">
    <w:abstractNumId w:val="38"/>
  </w:num>
  <w:num w:numId="5">
    <w:abstractNumId w:val="4"/>
  </w:num>
  <w:num w:numId="6">
    <w:abstractNumId w:val="45"/>
  </w:num>
  <w:num w:numId="7">
    <w:abstractNumId w:val="43"/>
  </w:num>
  <w:num w:numId="8">
    <w:abstractNumId w:val="34"/>
  </w:num>
  <w:num w:numId="9">
    <w:abstractNumId w:val="41"/>
  </w:num>
  <w:num w:numId="10">
    <w:abstractNumId w:val="46"/>
  </w:num>
  <w:num w:numId="11">
    <w:abstractNumId w:val="20"/>
  </w:num>
  <w:num w:numId="12">
    <w:abstractNumId w:val="25"/>
  </w:num>
  <w:num w:numId="13">
    <w:abstractNumId w:val="40"/>
  </w:num>
  <w:num w:numId="14">
    <w:abstractNumId w:val="47"/>
  </w:num>
  <w:num w:numId="15">
    <w:abstractNumId w:val="14"/>
  </w:num>
  <w:num w:numId="16">
    <w:abstractNumId w:val="28"/>
  </w:num>
  <w:num w:numId="17">
    <w:abstractNumId w:val="26"/>
  </w:num>
  <w:num w:numId="18">
    <w:abstractNumId w:val="13"/>
  </w:num>
  <w:num w:numId="19">
    <w:abstractNumId w:val="1"/>
  </w:num>
  <w:num w:numId="20">
    <w:abstractNumId w:val="21"/>
  </w:num>
  <w:num w:numId="21">
    <w:abstractNumId w:val="7"/>
  </w:num>
  <w:num w:numId="22">
    <w:abstractNumId w:val="22"/>
  </w:num>
  <w:num w:numId="23">
    <w:abstractNumId w:val="30"/>
  </w:num>
  <w:num w:numId="24">
    <w:abstractNumId w:val="39"/>
  </w:num>
  <w:num w:numId="25">
    <w:abstractNumId w:val="1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15"/>
  </w:num>
  <w:num w:numId="29">
    <w:abstractNumId w:val="31"/>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9"/>
  </w:num>
  <w:num w:numId="33">
    <w:abstractNumId w:val="23"/>
  </w:num>
  <w:num w:numId="34">
    <w:abstractNumId w:val="48"/>
  </w:num>
  <w:num w:numId="35">
    <w:abstractNumId w:val="36"/>
  </w:num>
  <w:num w:numId="36">
    <w:abstractNumId w:val="3"/>
  </w:num>
  <w:num w:numId="37">
    <w:abstractNumId w:val="42"/>
  </w:num>
  <w:num w:numId="38">
    <w:abstractNumId w:val="8"/>
  </w:num>
  <w:num w:numId="39">
    <w:abstractNumId w:val="33"/>
  </w:num>
  <w:num w:numId="40">
    <w:abstractNumId w:val="24"/>
  </w:num>
  <w:num w:numId="41">
    <w:abstractNumId w:val="6"/>
  </w:num>
  <w:num w:numId="42">
    <w:abstractNumId w:val="11"/>
  </w:num>
  <w:num w:numId="43">
    <w:abstractNumId w:val="32"/>
  </w:num>
  <w:num w:numId="44">
    <w:abstractNumId w:val="19"/>
  </w:num>
  <w:num w:numId="45">
    <w:abstractNumId w:val="16"/>
  </w:num>
  <w:num w:numId="46">
    <w:abstractNumId w:val="12"/>
  </w:num>
  <w:num w:numId="47">
    <w:abstractNumId w:val="35"/>
  </w:num>
  <w:num w:numId="48">
    <w:abstractNumId w:val="44"/>
  </w:num>
  <w:num w:numId="4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AM MAMADOU (CPAM LOIRE-ATLANTIQUE)">
    <w15:presenceInfo w15:providerId="AD" w15:userId="S-1-5-21-221657151-1568348028-1356926495-1467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64D"/>
    <w:rsid w:val="00001871"/>
    <w:rsid w:val="00045022"/>
    <w:rsid w:val="00060382"/>
    <w:rsid w:val="000642A9"/>
    <w:rsid w:val="000C2C91"/>
    <w:rsid w:val="000C3820"/>
    <w:rsid w:val="000C6BDE"/>
    <w:rsid w:val="000E27A8"/>
    <w:rsid w:val="000E518C"/>
    <w:rsid w:val="00121403"/>
    <w:rsid w:val="00124C6D"/>
    <w:rsid w:val="00134969"/>
    <w:rsid w:val="00135842"/>
    <w:rsid w:val="00136EE6"/>
    <w:rsid w:val="0018503C"/>
    <w:rsid w:val="00191C00"/>
    <w:rsid w:val="00191E10"/>
    <w:rsid w:val="00192D6A"/>
    <w:rsid w:val="001B03E9"/>
    <w:rsid w:val="001B4BB6"/>
    <w:rsid w:val="00200808"/>
    <w:rsid w:val="00200D74"/>
    <w:rsid w:val="002276FE"/>
    <w:rsid w:val="00237753"/>
    <w:rsid w:val="00240FE1"/>
    <w:rsid w:val="00244642"/>
    <w:rsid w:val="0024571D"/>
    <w:rsid w:val="0025391A"/>
    <w:rsid w:val="0026123B"/>
    <w:rsid w:val="00270189"/>
    <w:rsid w:val="00270603"/>
    <w:rsid w:val="00275BE4"/>
    <w:rsid w:val="002A15CD"/>
    <w:rsid w:val="002A349C"/>
    <w:rsid w:val="002B590F"/>
    <w:rsid w:val="002C04E3"/>
    <w:rsid w:val="002C7EA9"/>
    <w:rsid w:val="002D4ED0"/>
    <w:rsid w:val="00330389"/>
    <w:rsid w:val="00352572"/>
    <w:rsid w:val="00371014"/>
    <w:rsid w:val="00386268"/>
    <w:rsid w:val="003D5841"/>
    <w:rsid w:val="003F1D62"/>
    <w:rsid w:val="003F7D26"/>
    <w:rsid w:val="004446E5"/>
    <w:rsid w:val="00447A70"/>
    <w:rsid w:val="00454F76"/>
    <w:rsid w:val="004557D9"/>
    <w:rsid w:val="00456EF1"/>
    <w:rsid w:val="00463C85"/>
    <w:rsid w:val="004667AD"/>
    <w:rsid w:val="00483A81"/>
    <w:rsid w:val="00492309"/>
    <w:rsid w:val="004C25E0"/>
    <w:rsid w:val="004D1607"/>
    <w:rsid w:val="004D3A0F"/>
    <w:rsid w:val="004D41FC"/>
    <w:rsid w:val="004E0BDC"/>
    <w:rsid w:val="004F473D"/>
    <w:rsid w:val="00502878"/>
    <w:rsid w:val="00547FB9"/>
    <w:rsid w:val="00567F09"/>
    <w:rsid w:val="005814C7"/>
    <w:rsid w:val="00585296"/>
    <w:rsid w:val="005F0EF6"/>
    <w:rsid w:val="005F2C3B"/>
    <w:rsid w:val="0060182F"/>
    <w:rsid w:val="00681117"/>
    <w:rsid w:val="00686828"/>
    <w:rsid w:val="00697051"/>
    <w:rsid w:val="006A42F3"/>
    <w:rsid w:val="006C6128"/>
    <w:rsid w:val="006D3262"/>
    <w:rsid w:val="006D721D"/>
    <w:rsid w:val="006F129C"/>
    <w:rsid w:val="00712908"/>
    <w:rsid w:val="007356D3"/>
    <w:rsid w:val="007440C7"/>
    <w:rsid w:val="007B004B"/>
    <w:rsid w:val="007B12A7"/>
    <w:rsid w:val="007C057F"/>
    <w:rsid w:val="007E0231"/>
    <w:rsid w:val="00830FC1"/>
    <w:rsid w:val="00841142"/>
    <w:rsid w:val="00855FC7"/>
    <w:rsid w:val="00856C27"/>
    <w:rsid w:val="0086458D"/>
    <w:rsid w:val="008827EB"/>
    <w:rsid w:val="00884E8A"/>
    <w:rsid w:val="008C19E7"/>
    <w:rsid w:val="008D1523"/>
    <w:rsid w:val="008D2BE0"/>
    <w:rsid w:val="008D6D20"/>
    <w:rsid w:val="008F70DC"/>
    <w:rsid w:val="00937BA4"/>
    <w:rsid w:val="00964CC0"/>
    <w:rsid w:val="009B0A14"/>
    <w:rsid w:val="009B37AA"/>
    <w:rsid w:val="009F087A"/>
    <w:rsid w:val="00A0584E"/>
    <w:rsid w:val="00A11248"/>
    <w:rsid w:val="00A1632D"/>
    <w:rsid w:val="00A4613B"/>
    <w:rsid w:val="00A86486"/>
    <w:rsid w:val="00AA2B09"/>
    <w:rsid w:val="00AB47E6"/>
    <w:rsid w:val="00AB51E9"/>
    <w:rsid w:val="00AC033D"/>
    <w:rsid w:val="00AC6BB4"/>
    <w:rsid w:val="00AD1D64"/>
    <w:rsid w:val="00B00421"/>
    <w:rsid w:val="00B11DE1"/>
    <w:rsid w:val="00B445E4"/>
    <w:rsid w:val="00B501A3"/>
    <w:rsid w:val="00B725D2"/>
    <w:rsid w:val="00B8497E"/>
    <w:rsid w:val="00B96069"/>
    <w:rsid w:val="00BA0862"/>
    <w:rsid w:val="00BD219A"/>
    <w:rsid w:val="00C03395"/>
    <w:rsid w:val="00C36B62"/>
    <w:rsid w:val="00C52F1B"/>
    <w:rsid w:val="00C56A14"/>
    <w:rsid w:val="00C82F71"/>
    <w:rsid w:val="00C8464D"/>
    <w:rsid w:val="00CA1F1F"/>
    <w:rsid w:val="00CD0319"/>
    <w:rsid w:val="00CF64AB"/>
    <w:rsid w:val="00D127AF"/>
    <w:rsid w:val="00D15205"/>
    <w:rsid w:val="00D42497"/>
    <w:rsid w:val="00D472C8"/>
    <w:rsid w:val="00D55B6E"/>
    <w:rsid w:val="00D57A52"/>
    <w:rsid w:val="00D827B8"/>
    <w:rsid w:val="00D97B61"/>
    <w:rsid w:val="00DB1784"/>
    <w:rsid w:val="00DB4354"/>
    <w:rsid w:val="00DC7EF1"/>
    <w:rsid w:val="00DD09E6"/>
    <w:rsid w:val="00DE09EB"/>
    <w:rsid w:val="00DE5DA3"/>
    <w:rsid w:val="00E117B4"/>
    <w:rsid w:val="00E33845"/>
    <w:rsid w:val="00E57576"/>
    <w:rsid w:val="00E70959"/>
    <w:rsid w:val="00EC0197"/>
    <w:rsid w:val="00EC2DFB"/>
    <w:rsid w:val="00EF0935"/>
    <w:rsid w:val="00EF6A41"/>
    <w:rsid w:val="00F51618"/>
    <w:rsid w:val="00F5408A"/>
    <w:rsid w:val="00F75183"/>
    <w:rsid w:val="00FB4B83"/>
    <w:rsid w:val="00FB525E"/>
    <w:rsid w:val="00FC7B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213E6"/>
  <w15:chartTrackingRefBased/>
  <w15:docId w15:val="{20228D49-7756-4D71-B4D4-8BA5120C5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B8"/>
    <w:pPr>
      <w:spacing w:after="0" w:line="240" w:lineRule="auto"/>
    </w:pPr>
    <w:rPr>
      <w:rFonts w:ascii="Tms Rmn" w:eastAsia="Times New Roman" w:hAnsi="Tms Rmn" w:cs="Times New Roman"/>
      <w:sz w:val="20"/>
      <w:szCs w:val="20"/>
      <w:lang w:eastAsia="fr-FR"/>
    </w:rPr>
  </w:style>
  <w:style w:type="paragraph" w:styleId="Titre1">
    <w:name w:val="heading 1"/>
    <w:basedOn w:val="Normal"/>
    <w:next w:val="Normal"/>
    <w:link w:val="Titre1Car"/>
    <w:uiPriority w:val="9"/>
    <w:qFormat/>
    <w:rsid w:val="00D827B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E5757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57A52"/>
    <w:rPr>
      <w:color w:val="0563C1" w:themeColor="hyperlink"/>
      <w:u w:val="single"/>
    </w:rPr>
  </w:style>
  <w:style w:type="character" w:customStyle="1" w:styleId="Titre2Car">
    <w:name w:val="Titre 2 Car"/>
    <w:basedOn w:val="Policepardfaut"/>
    <w:link w:val="Titre2"/>
    <w:uiPriority w:val="9"/>
    <w:rsid w:val="00E57576"/>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585296"/>
    <w:pPr>
      <w:ind w:left="720"/>
      <w:contextualSpacing/>
    </w:pPr>
  </w:style>
  <w:style w:type="table" w:styleId="Grilledutableau">
    <w:name w:val="Table Grid"/>
    <w:basedOn w:val="TableauNormal"/>
    <w:uiPriority w:val="39"/>
    <w:rsid w:val="000E5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827B8"/>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25391A"/>
    <w:pPr>
      <w:spacing w:line="259" w:lineRule="auto"/>
      <w:outlineLvl w:val="9"/>
    </w:pPr>
  </w:style>
  <w:style w:type="paragraph" w:styleId="TM2">
    <w:name w:val="toc 2"/>
    <w:basedOn w:val="Normal"/>
    <w:next w:val="Normal"/>
    <w:autoRedefine/>
    <w:uiPriority w:val="39"/>
    <w:unhideWhenUsed/>
    <w:rsid w:val="0025391A"/>
    <w:pPr>
      <w:spacing w:after="100" w:line="259" w:lineRule="auto"/>
      <w:ind w:left="220"/>
    </w:pPr>
    <w:rPr>
      <w:rFonts w:asciiTheme="minorHAnsi" w:eastAsiaTheme="minorEastAsia" w:hAnsiTheme="minorHAnsi"/>
      <w:sz w:val="22"/>
      <w:szCs w:val="22"/>
    </w:rPr>
  </w:style>
  <w:style w:type="paragraph" w:styleId="TM1">
    <w:name w:val="toc 1"/>
    <w:basedOn w:val="Normal"/>
    <w:next w:val="Normal"/>
    <w:autoRedefine/>
    <w:uiPriority w:val="39"/>
    <w:unhideWhenUsed/>
    <w:rsid w:val="0025391A"/>
    <w:pPr>
      <w:spacing w:after="100" w:line="259" w:lineRule="auto"/>
    </w:pPr>
    <w:rPr>
      <w:rFonts w:asciiTheme="minorHAnsi" w:eastAsiaTheme="minorEastAsia" w:hAnsiTheme="minorHAnsi"/>
      <w:sz w:val="22"/>
      <w:szCs w:val="22"/>
    </w:rPr>
  </w:style>
  <w:style w:type="paragraph" w:styleId="TM3">
    <w:name w:val="toc 3"/>
    <w:basedOn w:val="Normal"/>
    <w:next w:val="Normal"/>
    <w:autoRedefine/>
    <w:uiPriority w:val="39"/>
    <w:unhideWhenUsed/>
    <w:rsid w:val="0025391A"/>
    <w:pPr>
      <w:spacing w:after="100" w:line="259" w:lineRule="auto"/>
      <w:ind w:left="440"/>
    </w:pPr>
    <w:rPr>
      <w:rFonts w:asciiTheme="minorHAnsi" w:eastAsiaTheme="minorEastAsia" w:hAnsiTheme="minorHAnsi"/>
      <w:sz w:val="22"/>
      <w:szCs w:val="22"/>
    </w:rPr>
  </w:style>
  <w:style w:type="character" w:styleId="Marquedecommentaire">
    <w:name w:val="annotation reference"/>
    <w:basedOn w:val="Policepardfaut"/>
    <w:uiPriority w:val="99"/>
    <w:semiHidden/>
    <w:unhideWhenUsed/>
    <w:rsid w:val="00237753"/>
    <w:rPr>
      <w:sz w:val="16"/>
      <w:szCs w:val="16"/>
    </w:rPr>
  </w:style>
  <w:style w:type="paragraph" w:styleId="Commentaire">
    <w:name w:val="annotation text"/>
    <w:basedOn w:val="Normal"/>
    <w:link w:val="CommentaireCar"/>
    <w:uiPriority w:val="99"/>
    <w:semiHidden/>
    <w:unhideWhenUsed/>
    <w:rsid w:val="00237753"/>
  </w:style>
  <w:style w:type="character" w:customStyle="1" w:styleId="CommentaireCar">
    <w:name w:val="Commentaire Car"/>
    <w:basedOn w:val="Policepardfaut"/>
    <w:link w:val="Commentaire"/>
    <w:uiPriority w:val="99"/>
    <w:semiHidden/>
    <w:rsid w:val="00237753"/>
    <w:rPr>
      <w:rFonts w:ascii="Tms Rmn" w:eastAsia="Times New Roman" w:hAnsi="Tms Rmn" w:cs="Times New Roman"/>
      <w:sz w:val="20"/>
      <w:szCs w:val="20"/>
      <w:lang w:eastAsia="fr-FR"/>
    </w:rPr>
  </w:style>
  <w:style w:type="paragraph" w:styleId="Textedebulles">
    <w:name w:val="Balloon Text"/>
    <w:basedOn w:val="Normal"/>
    <w:link w:val="TextedebullesCar"/>
    <w:uiPriority w:val="99"/>
    <w:semiHidden/>
    <w:unhideWhenUsed/>
    <w:rsid w:val="00237753"/>
    <w:rPr>
      <w:rFonts w:ascii="Segoe UI" w:hAnsi="Segoe UI" w:cs="Segoe UI"/>
      <w:sz w:val="18"/>
      <w:szCs w:val="18"/>
    </w:rPr>
  </w:style>
  <w:style w:type="character" w:customStyle="1" w:styleId="TextedebullesCar">
    <w:name w:val="Texte de bulles Car"/>
    <w:basedOn w:val="Policepardfaut"/>
    <w:link w:val="Textedebulles"/>
    <w:uiPriority w:val="99"/>
    <w:semiHidden/>
    <w:rsid w:val="00237753"/>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830FC1"/>
    <w:rPr>
      <w:b/>
      <w:bCs/>
    </w:rPr>
  </w:style>
  <w:style w:type="character" w:customStyle="1" w:styleId="ObjetducommentaireCar">
    <w:name w:val="Objet du commentaire Car"/>
    <w:basedOn w:val="CommentaireCar"/>
    <w:link w:val="Objetducommentaire"/>
    <w:uiPriority w:val="99"/>
    <w:semiHidden/>
    <w:rsid w:val="00830FC1"/>
    <w:rPr>
      <w:rFonts w:ascii="Tms Rmn" w:eastAsia="Times New Roman" w:hAnsi="Tms Rmn" w:cs="Times New Roman"/>
      <w:b/>
      <w:bCs/>
      <w:sz w:val="20"/>
      <w:szCs w:val="20"/>
      <w:lang w:eastAsia="fr-FR"/>
    </w:rPr>
  </w:style>
  <w:style w:type="paragraph" w:customStyle="1" w:styleId="Standard">
    <w:name w:val="Standard"/>
    <w:rsid w:val="00884E8A"/>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884E8A"/>
    <w:pPr>
      <w:spacing w:after="120"/>
    </w:pPr>
  </w:style>
  <w:style w:type="paragraph" w:customStyle="1" w:styleId="western">
    <w:name w:val="western"/>
    <w:basedOn w:val="Standard"/>
    <w:rsid w:val="00884E8A"/>
    <w:pPr>
      <w:spacing w:before="57"/>
      <w:jc w:val="both"/>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5339">
      <w:bodyDiv w:val="1"/>
      <w:marLeft w:val="0"/>
      <w:marRight w:val="0"/>
      <w:marTop w:val="0"/>
      <w:marBottom w:val="0"/>
      <w:divBdr>
        <w:top w:val="none" w:sz="0" w:space="0" w:color="auto"/>
        <w:left w:val="none" w:sz="0" w:space="0" w:color="auto"/>
        <w:bottom w:val="none" w:sz="0" w:space="0" w:color="auto"/>
        <w:right w:val="none" w:sz="0" w:space="0" w:color="auto"/>
      </w:divBdr>
    </w:div>
    <w:div w:id="508368244">
      <w:bodyDiv w:val="1"/>
      <w:marLeft w:val="0"/>
      <w:marRight w:val="0"/>
      <w:marTop w:val="0"/>
      <w:marBottom w:val="0"/>
      <w:divBdr>
        <w:top w:val="none" w:sz="0" w:space="0" w:color="auto"/>
        <w:left w:val="none" w:sz="0" w:space="0" w:color="auto"/>
        <w:bottom w:val="none" w:sz="0" w:space="0" w:color="auto"/>
        <w:right w:val="none" w:sz="0" w:space="0" w:color="auto"/>
      </w:divBdr>
    </w:div>
    <w:div w:id="519978671">
      <w:bodyDiv w:val="1"/>
      <w:marLeft w:val="0"/>
      <w:marRight w:val="0"/>
      <w:marTop w:val="0"/>
      <w:marBottom w:val="0"/>
      <w:divBdr>
        <w:top w:val="none" w:sz="0" w:space="0" w:color="auto"/>
        <w:left w:val="none" w:sz="0" w:space="0" w:color="auto"/>
        <w:bottom w:val="none" w:sz="0" w:space="0" w:color="auto"/>
        <w:right w:val="none" w:sz="0" w:space="0" w:color="auto"/>
      </w:divBdr>
    </w:div>
    <w:div w:id="993214563">
      <w:bodyDiv w:val="1"/>
      <w:marLeft w:val="0"/>
      <w:marRight w:val="0"/>
      <w:marTop w:val="0"/>
      <w:marBottom w:val="0"/>
      <w:divBdr>
        <w:top w:val="none" w:sz="0" w:space="0" w:color="auto"/>
        <w:left w:val="none" w:sz="0" w:space="0" w:color="auto"/>
        <w:bottom w:val="none" w:sz="0" w:space="0" w:color="auto"/>
        <w:right w:val="none" w:sz="0" w:space="0" w:color="auto"/>
      </w:divBdr>
    </w:div>
    <w:div w:id="1044214216">
      <w:bodyDiv w:val="1"/>
      <w:marLeft w:val="0"/>
      <w:marRight w:val="0"/>
      <w:marTop w:val="0"/>
      <w:marBottom w:val="0"/>
      <w:divBdr>
        <w:top w:val="none" w:sz="0" w:space="0" w:color="auto"/>
        <w:left w:val="none" w:sz="0" w:space="0" w:color="auto"/>
        <w:bottom w:val="none" w:sz="0" w:space="0" w:color="auto"/>
        <w:right w:val="none" w:sz="0" w:space="0" w:color="auto"/>
      </w:divBdr>
    </w:div>
    <w:div w:id="1373995003">
      <w:bodyDiv w:val="1"/>
      <w:marLeft w:val="0"/>
      <w:marRight w:val="0"/>
      <w:marTop w:val="0"/>
      <w:marBottom w:val="0"/>
      <w:divBdr>
        <w:top w:val="none" w:sz="0" w:space="0" w:color="auto"/>
        <w:left w:val="none" w:sz="0" w:space="0" w:color="auto"/>
        <w:bottom w:val="none" w:sz="0" w:space="0" w:color="auto"/>
        <w:right w:val="none" w:sz="0" w:space="0" w:color="auto"/>
      </w:divBdr>
    </w:div>
    <w:div w:id="1562407291">
      <w:bodyDiv w:val="1"/>
      <w:marLeft w:val="0"/>
      <w:marRight w:val="0"/>
      <w:marTop w:val="0"/>
      <w:marBottom w:val="0"/>
      <w:divBdr>
        <w:top w:val="none" w:sz="0" w:space="0" w:color="auto"/>
        <w:left w:val="none" w:sz="0" w:space="0" w:color="auto"/>
        <w:bottom w:val="none" w:sz="0" w:space="0" w:color="auto"/>
        <w:right w:val="none" w:sz="0" w:space="0" w:color="auto"/>
      </w:divBdr>
    </w:div>
    <w:div w:id="1574507669">
      <w:bodyDiv w:val="1"/>
      <w:marLeft w:val="0"/>
      <w:marRight w:val="0"/>
      <w:marTop w:val="0"/>
      <w:marBottom w:val="0"/>
      <w:divBdr>
        <w:top w:val="none" w:sz="0" w:space="0" w:color="auto"/>
        <w:left w:val="none" w:sz="0" w:space="0" w:color="auto"/>
        <w:bottom w:val="none" w:sz="0" w:space="0" w:color="auto"/>
        <w:right w:val="none" w:sz="0" w:space="0" w:color="auto"/>
      </w:divBdr>
    </w:div>
    <w:div w:id="214670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hyperlink" Target="https://chorus-pro.gouv.fr/cpp/utilisateur?execution=e2s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achats.cpam-vendee@assurance-maladie.fr" TargetMode="External"/><Relationship Id="rId5" Type="http://schemas.openxmlformats.org/officeDocument/2006/relationships/webSettings" Target="webSettings.xml"/><Relationship Id="rId10" Type="http://schemas.openxmlformats.org/officeDocument/2006/relationships/hyperlink" Target="mailto:dpo.cpam-mayenne@assurance-maladie.fr" TargetMode="External"/><Relationship Id="rId4" Type="http://schemas.openxmlformats.org/officeDocument/2006/relationships/settings" Target="settings.xml"/><Relationship Id="rId9" Type="http://schemas.openxmlformats.org/officeDocument/2006/relationships/hyperlink" Target="mailto:dpo.cpam-loireatlantique@assurance-maladi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21835-D462-45B1-82C8-8670B97BD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24</Pages>
  <Words>10037</Words>
  <Characters>55206</Characters>
  <Application>Microsoft Office Word</Application>
  <DocSecurity>0</DocSecurity>
  <Lines>460</Lines>
  <Paragraphs>130</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65113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TORCOL STEPHANIE (CPAM LOIRE-ATLANTIQUE)</cp:lastModifiedBy>
  <cp:revision>51</cp:revision>
  <dcterms:created xsi:type="dcterms:W3CDTF">2025-06-11T14:18:00Z</dcterms:created>
  <dcterms:modified xsi:type="dcterms:W3CDTF">2025-08-13T12:16:00Z</dcterms:modified>
</cp:coreProperties>
</file>